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4B5" w:rsidRPr="0055031D" w:rsidRDefault="008714B5" w:rsidP="00301CD8">
      <w:pPr>
        <w:spacing w:after="0"/>
        <w:rPr>
          <w:rFonts w:ascii="Times New Roman" w:hAnsi="Times New Roman" w:cs="Times New Roman"/>
          <w:sz w:val="24"/>
          <w:szCs w:val="24"/>
          <w:lang w:val="en-GB"/>
        </w:rPr>
      </w:pPr>
    </w:p>
    <w:p w:rsidR="00784E7A" w:rsidRPr="0055031D" w:rsidRDefault="00784E7A" w:rsidP="00301CD8">
      <w:pPr>
        <w:spacing w:after="0"/>
        <w:rPr>
          <w:rFonts w:ascii="Times New Roman" w:hAnsi="Times New Roman" w:cs="Times New Roman"/>
          <w:sz w:val="24"/>
          <w:szCs w:val="24"/>
          <w:lang w:val="en-GB"/>
        </w:rPr>
      </w:pPr>
    </w:p>
    <w:p w:rsidR="00784E7A" w:rsidRPr="0055031D" w:rsidRDefault="002D33CF" w:rsidP="002D33CF">
      <w:pPr>
        <w:spacing w:after="0"/>
        <w:rPr>
          <w:rFonts w:ascii="Times New Roman" w:hAnsi="Times New Roman" w:cs="Times New Roman"/>
          <w:b/>
          <w:bCs/>
          <w:sz w:val="24"/>
          <w:szCs w:val="24"/>
          <w:lang w:val="en-GB"/>
        </w:rPr>
      </w:pPr>
      <w:r w:rsidRPr="0055031D">
        <w:rPr>
          <w:rFonts w:ascii="Times New Roman" w:hAnsi="Times New Roman" w:cs="Times New Roman"/>
          <w:sz w:val="24"/>
          <w:szCs w:val="24"/>
          <w:lang w:val="en-GB"/>
        </w:rPr>
        <w:t xml:space="preserve">                                                    </w:t>
      </w:r>
      <w:r w:rsidR="00784E7A" w:rsidRPr="0055031D">
        <w:rPr>
          <w:rFonts w:ascii="Times New Roman" w:hAnsi="Times New Roman" w:cs="Times New Roman"/>
          <w:b/>
          <w:bCs/>
          <w:sz w:val="24"/>
          <w:szCs w:val="24"/>
          <w:lang w:val="en-GB"/>
        </w:rPr>
        <w:t>RESEARCH PROPOSAL</w:t>
      </w:r>
    </w:p>
    <w:p w:rsidR="00912233" w:rsidRDefault="00784E7A" w:rsidP="00F92363">
      <w:pPr>
        <w:spacing w:before="240" w:after="0"/>
        <w:rPr>
          <w:rFonts w:ascii="Times New Roman" w:hAnsi="Times New Roman" w:cs="Times New Roman"/>
          <w:b/>
          <w:bCs/>
          <w:sz w:val="24"/>
          <w:szCs w:val="24"/>
          <w:lang w:val="en-GB"/>
        </w:rPr>
      </w:pPr>
      <w:r w:rsidRPr="0055031D">
        <w:rPr>
          <w:rFonts w:ascii="Times New Roman" w:hAnsi="Times New Roman" w:cs="Times New Roman"/>
          <w:b/>
          <w:bCs/>
          <w:sz w:val="24"/>
          <w:szCs w:val="24"/>
          <w:lang w:val="en-GB"/>
        </w:rPr>
        <w:t xml:space="preserve">    </w:t>
      </w:r>
    </w:p>
    <w:p w:rsidR="00912233" w:rsidRDefault="00912233" w:rsidP="00F92363">
      <w:pPr>
        <w:spacing w:before="240" w:after="0"/>
        <w:rPr>
          <w:rFonts w:ascii="Times New Roman" w:hAnsi="Times New Roman" w:cs="Times New Roman"/>
          <w:b/>
          <w:bCs/>
          <w:sz w:val="24"/>
          <w:szCs w:val="24"/>
          <w:lang w:val="en-GB"/>
        </w:rPr>
      </w:pPr>
    </w:p>
    <w:p w:rsidR="00784E7A" w:rsidRPr="0055031D" w:rsidRDefault="00912233" w:rsidP="00F92363">
      <w:pPr>
        <w:spacing w:before="240" w:after="0"/>
        <w:rPr>
          <w:rFonts w:ascii="Times New Roman" w:hAnsi="Times New Roman" w:cs="Times New Roman"/>
          <w:b/>
          <w:bCs/>
          <w:sz w:val="24"/>
          <w:szCs w:val="24"/>
          <w:lang w:val="en-GB"/>
        </w:rPr>
      </w:pPr>
      <w:r>
        <w:rPr>
          <w:rFonts w:ascii="Times New Roman" w:hAnsi="Times New Roman" w:cs="Times New Roman"/>
          <w:b/>
          <w:bCs/>
          <w:sz w:val="24"/>
          <w:szCs w:val="24"/>
          <w:lang w:val="en-GB"/>
        </w:rPr>
        <w:t>The Advantage and Disadvantage of Being Bilingual and a Second Language Learner</w:t>
      </w:r>
      <w:r w:rsidR="00784E7A" w:rsidRPr="0055031D">
        <w:rPr>
          <w:rFonts w:ascii="Times New Roman" w:hAnsi="Times New Roman" w:cs="Times New Roman"/>
          <w:b/>
          <w:bCs/>
          <w:sz w:val="24"/>
          <w:szCs w:val="24"/>
          <w:lang w:val="en-GB"/>
        </w:rPr>
        <w:t xml:space="preserve">               </w:t>
      </w:r>
    </w:p>
    <w:p w:rsidR="00784E7A" w:rsidRDefault="00784E7A" w:rsidP="00784E7A">
      <w:pPr>
        <w:spacing w:after="0"/>
        <w:jc w:val="center"/>
        <w:rPr>
          <w:rFonts w:ascii="Times New Roman" w:hAnsi="Times New Roman" w:cs="Times New Roman"/>
          <w:b/>
          <w:bCs/>
          <w:sz w:val="24"/>
          <w:szCs w:val="24"/>
          <w:lang w:val="en-GB"/>
        </w:rPr>
      </w:pPr>
    </w:p>
    <w:p w:rsidR="00912233" w:rsidRDefault="00912233" w:rsidP="00784E7A">
      <w:pPr>
        <w:spacing w:after="0"/>
        <w:jc w:val="center"/>
        <w:rPr>
          <w:rFonts w:ascii="Times New Roman" w:hAnsi="Times New Roman" w:cs="Times New Roman"/>
          <w:b/>
          <w:bCs/>
          <w:sz w:val="24"/>
          <w:szCs w:val="24"/>
          <w:lang w:val="en-GB"/>
        </w:rPr>
      </w:pPr>
    </w:p>
    <w:p w:rsidR="00912233" w:rsidRDefault="00912233" w:rsidP="00784E7A">
      <w:pPr>
        <w:spacing w:after="0"/>
        <w:jc w:val="center"/>
        <w:rPr>
          <w:rFonts w:ascii="Times New Roman" w:hAnsi="Times New Roman" w:cs="Times New Roman"/>
          <w:b/>
          <w:bCs/>
          <w:sz w:val="24"/>
          <w:szCs w:val="24"/>
          <w:lang w:val="en-GB"/>
        </w:rPr>
      </w:pPr>
    </w:p>
    <w:p w:rsidR="00912233" w:rsidRDefault="00912233" w:rsidP="00784E7A">
      <w:pPr>
        <w:spacing w:after="0"/>
        <w:jc w:val="center"/>
        <w:rPr>
          <w:rFonts w:ascii="Times New Roman" w:hAnsi="Times New Roman" w:cs="Times New Roman"/>
          <w:b/>
          <w:bCs/>
          <w:sz w:val="24"/>
          <w:szCs w:val="24"/>
          <w:lang w:val="en-GB"/>
        </w:rPr>
      </w:pPr>
    </w:p>
    <w:p w:rsidR="00912233" w:rsidRDefault="00912233" w:rsidP="00784E7A">
      <w:pPr>
        <w:spacing w:after="0"/>
        <w:jc w:val="center"/>
        <w:rPr>
          <w:rFonts w:ascii="Times New Roman" w:hAnsi="Times New Roman" w:cs="Times New Roman"/>
          <w:b/>
          <w:bCs/>
          <w:sz w:val="24"/>
          <w:szCs w:val="24"/>
          <w:lang w:val="en-GB"/>
        </w:rPr>
      </w:pPr>
    </w:p>
    <w:p w:rsidR="00912233" w:rsidRDefault="00912233" w:rsidP="00784E7A">
      <w:pPr>
        <w:spacing w:after="0"/>
        <w:jc w:val="center"/>
        <w:rPr>
          <w:rFonts w:ascii="Times New Roman" w:hAnsi="Times New Roman" w:cs="Times New Roman"/>
          <w:b/>
          <w:bCs/>
          <w:sz w:val="24"/>
          <w:szCs w:val="24"/>
          <w:lang w:val="en-GB"/>
        </w:rPr>
      </w:pPr>
    </w:p>
    <w:p w:rsidR="00912233" w:rsidRDefault="00912233" w:rsidP="00784E7A">
      <w:pPr>
        <w:spacing w:after="0"/>
        <w:jc w:val="center"/>
        <w:rPr>
          <w:rFonts w:ascii="Times New Roman" w:hAnsi="Times New Roman" w:cs="Times New Roman"/>
          <w:b/>
          <w:bCs/>
          <w:sz w:val="24"/>
          <w:szCs w:val="24"/>
          <w:lang w:val="en-GB"/>
        </w:rPr>
      </w:pPr>
    </w:p>
    <w:p w:rsidR="00912233" w:rsidRPr="0055031D" w:rsidRDefault="00912233" w:rsidP="00784E7A">
      <w:pPr>
        <w:spacing w:after="0"/>
        <w:jc w:val="center"/>
        <w:rPr>
          <w:rFonts w:ascii="Times New Roman" w:hAnsi="Times New Roman" w:cs="Times New Roman"/>
          <w:b/>
          <w:bCs/>
          <w:sz w:val="24"/>
          <w:szCs w:val="24"/>
          <w:lang w:val="en-GB"/>
        </w:rPr>
      </w:pPr>
    </w:p>
    <w:p w:rsidR="00784E7A" w:rsidRPr="0055031D" w:rsidRDefault="00784E7A" w:rsidP="002D33CF">
      <w:pPr>
        <w:spacing w:after="0"/>
        <w:rPr>
          <w:rFonts w:ascii="Times New Roman" w:hAnsi="Times New Roman" w:cs="Times New Roman"/>
          <w:b/>
          <w:bCs/>
          <w:sz w:val="24"/>
          <w:szCs w:val="24"/>
          <w:lang w:val="en-GB"/>
        </w:rPr>
      </w:pPr>
      <w:r w:rsidRPr="0055031D">
        <w:rPr>
          <w:rFonts w:ascii="Times New Roman" w:hAnsi="Times New Roman" w:cs="Times New Roman"/>
          <w:b/>
          <w:bCs/>
          <w:sz w:val="24"/>
          <w:szCs w:val="24"/>
          <w:lang w:val="en-GB"/>
        </w:rPr>
        <w:t xml:space="preserve">                                               </w:t>
      </w:r>
      <w:r w:rsidR="002D33CF" w:rsidRPr="0055031D">
        <w:rPr>
          <w:rFonts w:ascii="Times New Roman" w:hAnsi="Times New Roman" w:cs="Times New Roman"/>
          <w:b/>
          <w:bCs/>
          <w:sz w:val="24"/>
          <w:szCs w:val="24"/>
          <w:lang w:val="en-GB"/>
        </w:rPr>
        <w:t xml:space="preserve">             </w:t>
      </w:r>
      <w:r w:rsidRPr="0055031D">
        <w:rPr>
          <w:rFonts w:ascii="Times New Roman" w:hAnsi="Times New Roman" w:cs="Times New Roman"/>
          <w:b/>
          <w:bCs/>
          <w:sz w:val="24"/>
          <w:szCs w:val="24"/>
          <w:lang w:val="en-GB"/>
        </w:rPr>
        <w:t xml:space="preserve"> </w:t>
      </w:r>
      <w:proofErr w:type="spellStart"/>
      <w:r w:rsidR="00F92363" w:rsidRPr="0055031D">
        <w:rPr>
          <w:rFonts w:ascii="Times New Roman" w:hAnsi="Times New Roman" w:cs="Times New Roman"/>
          <w:b/>
          <w:bCs/>
          <w:sz w:val="24"/>
          <w:szCs w:val="24"/>
          <w:lang w:val="en-GB"/>
        </w:rPr>
        <w:t>Berat</w:t>
      </w:r>
      <w:proofErr w:type="spellEnd"/>
      <w:r w:rsidR="002D33CF" w:rsidRPr="0055031D">
        <w:rPr>
          <w:rFonts w:ascii="Times New Roman" w:hAnsi="Times New Roman" w:cs="Times New Roman"/>
          <w:b/>
          <w:bCs/>
          <w:sz w:val="24"/>
          <w:szCs w:val="24"/>
          <w:lang w:val="en-GB"/>
        </w:rPr>
        <w:t xml:space="preserve"> KÖSE</w:t>
      </w:r>
    </w:p>
    <w:p w:rsidR="002D33CF" w:rsidRPr="0055031D" w:rsidRDefault="002D33CF" w:rsidP="002D33CF">
      <w:pPr>
        <w:spacing w:after="0"/>
        <w:rPr>
          <w:rFonts w:ascii="Times New Roman" w:hAnsi="Times New Roman" w:cs="Times New Roman"/>
          <w:b/>
          <w:bCs/>
          <w:sz w:val="24"/>
          <w:szCs w:val="24"/>
          <w:lang w:val="en-GB"/>
        </w:rPr>
      </w:pPr>
    </w:p>
    <w:p w:rsidR="002D33CF" w:rsidRPr="0055031D" w:rsidRDefault="002D33CF" w:rsidP="002D33CF">
      <w:pPr>
        <w:spacing w:after="0"/>
        <w:rPr>
          <w:rFonts w:ascii="Times New Roman" w:hAnsi="Times New Roman" w:cs="Times New Roman"/>
          <w:b/>
          <w:bCs/>
          <w:sz w:val="24"/>
          <w:szCs w:val="24"/>
          <w:lang w:val="en-GB"/>
        </w:rPr>
      </w:pPr>
    </w:p>
    <w:p w:rsidR="002D33CF" w:rsidRPr="0055031D" w:rsidRDefault="002D33CF" w:rsidP="002D33CF">
      <w:pPr>
        <w:spacing w:after="0"/>
        <w:rPr>
          <w:rFonts w:ascii="Times New Roman" w:hAnsi="Times New Roman" w:cs="Times New Roman"/>
          <w:b/>
          <w:bCs/>
          <w:sz w:val="24"/>
          <w:szCs w:val="24"/>
          <w:lang w:val="en-GB"/>
        </w:rPr>
      </w:pPr>
    </w:p>
    <w:p w:rsidR="002D33CF" w:rsidRPr="0055031D" w:rsidRDefault="002D33CF" w:rsidP="002D33CF">
      <w:pPr>
        <w:spacing w:after="0"/>
        <w:rPr>
          <w:rFonts w:ascii="Times New Roman" w:hAnsi="Times New Roman" w:cs="Times New Roman"/>
          <w:b/>
          <w:bCs/>
          <w:sz w:val="24"/>
          <w:szCs w:val="24"/>
          <w:lang w:val="en-GB"/>
        </w:rPr>
      </w:pPr>
    </w:p>
    <w:p w:rsidR="002D33CF" w:rsidRPr="0055031D" w:rsidRDefault="002D33CF" w:rsidP="002D33CF">
      <w:pPr>
        <w:spacing w:after="0"/>
        <w:rPr>
          <w:rFonts w:ascii="Times New Roman" w:hAnsi="Times New Roman" w:cs="Times New Roman"/>
          <w:b/>
          <w:bCs/>
          <w:sz w:val="24"/>
          <w:szCs w:val="24"/>
          <w:lang w:val="en-GB"/>
        </w:rPr>
      </w:pPr>
    </w:p>
    <w:p w:rsidR="002D33CF" w:rsidRPr="0055031D" w:rsidRDefault="002D33CF" w:rsidP="002D33CF">
      <w:pPr>
        <w:spacing w:after="0"/>
        <w:rPr>
          <w:rFonts w:ascii="Times New Roman" w:hAnsi="Times New Roman" w:cs="Times New Roman"/>
          <w:b/>
          <w:bCs/>
          <w:sz w:val="24"/>
          <w:szCs w:val="24"/>
          <w:lang w:val="en-GB"/>
        </w:rPr>
      </w:pPr>
    </w:p>
    <w:p w:rsidR="002D33CF" w:rsidRPr="0055031D" w:rsidRDefault="002D33CF" w:rsidP="002D33CF">
      <w:pPr>
        <w:spacing w:after="0"/>
        <w:rPr>
          <w:rFonts w:ascii="Times New Roman" w:hAnsi="Times New Roman" w:cs="Times New Roman"/>
          <w:b/>
          <w:bCs/>
          <w:sz w:val="24"/>
          <w:szCs w:val="24"/>
          <w:lang w:val="en-GB"/>
        </w:rPr>
      </w:pPr>
    </w:p>
    <w:p w:rsidR="002D33CF" w:rsidRPr="0055031D" w:rsidRDefault="002D33CF" w:rsidP="002D33CF">
      <w:pPr>
        <w:spacing w:after="0"/>
        <w:rPr>
          <w:rFonts w:ascii="Times New Roman" w:hAnsi="Times New Roman" w:cs="Times New Roman"/>
          <w:b/>
          <w:bCs/>
          <w:sz w:val="24"/>
          <w:szCs w:val="24"/>
          <w:lang w:val="en-GB"/>
        </w:rPr>
      </w:pPr>
    </w:p>
    <w:p w:rsidR="002D33CF" w:rsidRPr="0055031D" w:rsidRDefault="002D33CF" w:rsidP="002D33CF">
      <w:pPr>
        <w:spacing w:after="0"/>
        <w:rPr>
          <w:rFonts w:ascii="Times New Roman" w:hAnsi="Times New Roman" w:cs="Times New Roman"/>
          <w:b/>
          <w:bCs/>
          <w:sz w:val="24"/>
          <w:szCs w:val="24"/>
          <w:lang w:val="en-GB"/>
        </w:rPr>
      </w:pPr>
    </w:p>
    <w:p w:rsidR="00F92363" w:rsidRPr="0055031D" w:rsidRDefault="00F92363" w:rsidP="002D33CF">
      <w:pPr>
        <w:spacing w:after="0"/>
        <w:rPr>
          <w:rFonts w:ascii="Times New Roman" w:hAnsi="Times New Roman" w:cs="Times New Roman"/>
          <w:b/>
          <w:bCs/>
          <w:sz w:val="24"/>
          <w:szCs w:val="24"/>
          <w:lang w:val="en-GB"/>
        </w:rPr>
      </w:pPr>
    </w:p>
    <w:p w:rsidR="00F92363" w:rsidRPr="0055031D" w:rsidRDefault="00F92363" w:rsidP="002D33CF">
      <w:pPr>
        <w:spacing w:after="0"/>
        <w:rPr>
          <w:rFonts w:ascii="Times New Roman" w:hAnsi="Times New Roman" w:cs="Times New Roman"/>
          <w:b/>
          <w:bCs/>
          <w:sz w:val="24"/>
          <w:szCs w:val="24"/>
          <w:lang w:val="en-GB"/>
        </w:rPr>
      </w:pPr>
    </w:p>
    <w:p w:rsidR="00F92363" w:rsidRPr="0055031D" w:rsidRDefault="00F92363" w:rsidP="002D33CF">
      <w:pPr>
        <w:spacing w:after="0"/>
        <w:rPr>
          <w:rFonts w:ascii="Times New Roman" w:hAnsi="Times New Roman" w:cs="Times New Roman"/>
          <w:b/>
          <w:bCs/>
          <w:sz w:val="24"/>
          <w:szCs w:val="24"/>
          <w:lang w:val="en-GB"/>
        </w:rPr>
      </w:pPr>
    </w:p>
    <w:p w:rsidR="00F92363" w:rsidRPr="0055031D" w:rsidRDefault="00F92363" w:rsidP="002D33CF">
      <w:pPr>
        <w:spacing w:after="0"/>
        <w:rPr>
          <w:rFonts w:ascii="Times New Roman" w:hAnsi="Times New Roman" w:cs="Times New Roman"/>
          <w:b/>
          <w:bCs/>
          <w:sz w:val="24"/>
          <w:szCs w:val="24"/>
          <w:lang w:val="en-GB"/>
        </w:rPr>
      </w:pPr>
    </w:p>
    <w:p w:rsidR="002D33CF" w:rsidRPr="0055031D" w:rsidRDefault="002D33CF" w:rsidP="002D33CF">
      <w:pPr>
        <w:spacing w:after="0"/>
        <w:rPr>
          <w:rFonts w:ascii="Times New Roman" w:hAnsi="Times New Roman" w:cs="Times New Roman"/>
          <w:b/>
          <w:bCs/>
          <w:sz w:val="24"/>
          <w:szCs w:val="24"/>
          <w:lang w:val="en-GB"/>
        </w:rPr>
      </w:pPr>
    </w:p>
    <w:p w:rsidR="002D33CF" w:rsidRPr="0055031D" w:rsidRDefault="002D33CF" w:rsidP="002D33CF">
      <w:pPr>
        <w:spacing w:after="0"/>
        <w:rPr>
          <w:rFonts w:ascii="Times New Roman" w:hAnsi="Times New Roman" w:cs="Times New Roman"/>
          <w:b/>
          <w:bCs/>
          <w:sz w:val="24"/>
          <w:szCs w:val="24"/>
          <w:lang w:val="en-GB"/>
        </w:rPr>
      </w:pPr>
    </w:p>
    <w:p w:rsidR="002D33CF" w:rsidRPr="0055031D" w:rsidRDefault="002D33CF" w:rsidP="002D33CF">
      <w:pPr>
        <w:spacing w:after="0"/>
        <w:rPr>
          <w:rFonts w:ascii="Times New Roman" w:hAnsi="Times New Roman" w:cs="Times New Roman"/>
          <w:b/>
          <w:bCs/>
          <w:sz w:val="24"/>
          <w:szCs w:val="24"/>
          <w:lang w:val="en-GB"/>
        </w:rPr>
      </w:pPr>
    </w:p>
    <w:p w:rsidR="00784E7A" w:rsidRPr="0055031D" w:rsidRDefault="00784E7A" w:rsidP="002D33CF">
      <w:pPr>
        <w:spacing w:after="0"/>
        <w:rPr>
          <w:rFonts w:ascii="Times New Roman" w:hAnsi="Times New Roman" w:cs="Times New Roman"/>
          <w:b/>
          <w:bCs/>
          <w:sz w:val="24"/>
          <w:szCs w:val="24"/>
          <w:lang w:val="en-GB"/>
        </w:rPr>
      </w:pPr>
    </w:p>
    <w:p w:rsidR="002D33CF" w:rsidRPr="0055031D" w:rsidRDefault="002D33CF" w:rsidP="00F92363">
      <w:pPr>
        <w:spacing w:after="0"/>
        <w:rPr>
          <w:rFonts w:ascii="Times New Roman" w:hAnsi="Times New Roman" w:cs="Times New Roman"/>
          <w:b/>
          <w:bCs/>
          <w:sz w:val="24"/>
          <w:szCs w:val="24"/>
          <w:lang w:val="en-GB"/>
        </w:rPr>
      </w:pPr>
      <w:r w:rsidRPr="0055031D">
        <w:rPr>
          <w:rFonts w:ascii="Times New Roman" w:hAnsi="Times New Roman" w:cs="Times New Roman"/>
          <w:b/>
          <w:bCs/>
          <w:sz w:val="24"/>
          <w:szCs w:val="24"/>
          <w:lang w:val="en-GB"/>
        </w:rPr>
        <w:t xml:space="preserve">                               </w:t>
      </w:r>
      <w:r w:rsidR="00AC6123" w:rsidRPr="0055031D">
        <w:rPr>
          <w:rFonts w:ascii="Times New Roman" w:hAnsi="Times New Roman" w:cs="Times New Roman"/>
          <w:b/>
          <w:bCs/>
          <w:sz w:val="24"/>
          <w:szCs w:val="24"/>
          <w:lang w:val="en-GB"/>
        </w:rPr>
        <w:t xml:space="preserve">                             </w:t>
      </w:r>
      <w:r w:rsidR="00F92363" w:rsidRPr="0055031D">
        <w:rPr>
          <w:rFonts w:ascii="Times New Roman" w:hAnsi="Times New Roman" w:cs="Times New Roman"/>
          <w:b/>
          <w:bCs/>
          <w:sz w:val="24"/>
          <w:szCs w:val="24"/>
          <w:lang w:val="en-GB"/>
        </w:rPr>
        <w:t xml:space="preserve">March, 20 </w:t>
      </w:r>
      <w:r w:rsidRPr="0055031D">
        <w:rPr>
          <w:rFonts w:ascii="Times New Roman" w:hAnsi="Times New Roman" w:cs="Times New Roman"/>
          <w:b/>
          <w:bCs/>
          <w:sz w:val="24"/>
          <w:szCs w:val="24"/>
          <w:lang w:val="en-GB"/>
        </w:rPr>
        <w:t>2013</w:t>
      </w:r>
    </w:p>
    <w:p w:rsidR="002D33CF" w:rsidRPr="0055031D" w:rsidRDefault="002D33CF" w:rsidP="002D33CF">
      <w:pPr>
        <w:spacing w:after="0"/>
        <w:rPr>
          <w:rFonts w:ascii="Times New Roman" w:hAnsi="Times New Roman" w:cs="Times New Roman"/>
          <w:b/>
          <w:bCs/>
          <w:sz w:val="24"/>
          <w:szCs w:val="24"/>
          <w:lang w:val="en-GB"/>
        </w:rPr>
      </w:pPr>
    </w:p>
    <w:p w:rsidR="002D33CF" w:rsidRPr="0055031D" w:rsidRDefault="002D33CF" w:rsidP="002D33CF">
      <w:pPr>
        <w:spacing w:after="0"/>
        <w:rPr>
          <w:rFonts w:ascii="Times New Roman" w:hAnsi="Times New Roman" w:cs="Times New Roman"/>
          <w:b/>
          <w:bCs/>
          <w:sz w:val="24"/>
          <w:szCs w:val="24"/>
          <w:lang w:val="en-GB"/>
        </w:rPr>
      </w:pPr>
      <w:r w:rsidRPr="0055031D">
        <w:rPr>
          <w:rFonts w:ascii="Times New Roman" w:hAnsi="Times New Roman" w:cs="Times New Roman"/>
          <w:b/>
          <w:bCs/>
          <w:sz w:val="24"/>
          <w:szCs w:val="24"/>
          <w:lang w:val="en-GB"/>
        </w:rPr>
        <w:t xml:space="preserve">                    </w:t>
      </w:r>
      <w:r w:rsidR="00F92363" w:rsidRPr="0055031D">
        <w:rPr>
          <w:rFonts w:ascii="Times New Roman" w:hAnsi="Times New Roman" w:cs="Times New Roman"/>
          <w:b/>
          <w:bCs/>
          <w:sz w:val="24"/>
          <w:szCs w:val="24"/>
          <w:lang w:val="en-GB"/>
        </w:rPr>
        <w:t xml:space="preserve">                            </w:t>
      </w:r>
      <w:r w:rsidRPr="0055031D">
        <w:rPr>
          <w:rFonts w:ascii="Times New Roman" w:hAnsi="Times New Roman" w:cs="Times New Roman"/>
          <w:b/>
          <w:bCs/>
          <w:sz w:val="24"/>
          <w:szCs w:val="24"/>
          <w:lang w:val="en-GB"/>
        </w:rPr>
        <w:t>IDE 112 Academic Writing</w:t>
      </w:r>
    </w:p>
    <w:p w:rsidR="002D33CF" w:rsidRPr="0055031D" w:rsidRDefault="002D33CF" w:rsidP="002D33CF">
      <w:pPr>
        <w:spacing w:after="0"/>
        <w:rPr>
          <w:rFonts w:ascii="Times New Roman" w:hAnsi="Times New Roman" w:cs="Times New Roman"/>
          <w:b/>
          <w:bCs/>
          <w:sz w:val="24"/>
          <w:szCs w:val="24"/>
          <w:lang w:val="en-GB"/>
        </w:rPr>
      </w:pPr>
    </w:p>
    <w:p w:rsidR="002D33CF" w:rsidRPr="0055031D" w:rsidRDefault="002D33CF" w:rsidP="002D33CF">
      <w:pPr>
        <w:spacing w:after="0"/>
        <w:rPr>
          <w:rFonts w:ascii="Times New Roman" w:hAnsi="Times New Roman" w:cs="Times New Roman"/>
          <w:b/>
          <w:bCs/>
          <w:sz w:val="24"/>
          <w:szCs w:val="24"/>
          <w:lang w:val="en-GB"/>
        </w:rPr>
      </w:pPr>
      <w:r w:rsidRPr="0055031D">
        <w:rPr>
          <w:rFonts w:ascii="Times New Roman" w:hAnsi="Times New Roman" w:cs="Times New Roman"/>
          <w:b/>
          <w:bCs/>
          <w:sz w:val="24"/>
          <w:szCs w:val="24"/>
          <w:lang w:val="en-GB"/>
        </w:rPr>
        <w:t xml:space="preserve">                                                     </w:t>
      </w:r>
      <w:r w:rsidR="00F92363" w:rsidRPr="0055031D">
        <w:rPr>
          <w:rFonts w:ascii="Times New Roman" w:hAnsi="Times New Roman" w:cs="Times New Roman"/>
          <w:b/>
          <w:bCs/>
          <w:sz w:val="24"/>
          <w:szCs w:val="24"/>
          <w:lang w:val="en-GB"/>
        </w:rPr>
        <w:t xml:space="preserve">        </w:t>
      </w:r>
      <w:r w:rsidRPr="0055031D">
        <w:rPr>
          <w:rFonts w:ascii="Times New Roman" w:hAnsi="Times New Roman" w:cs="Times New Roman"/>
          <w:b/>
          <w:bCs/>
          <w:sz w:val="24"/>
          <w:szCs w:val="24"/>
          <w:lang w:val="en-GB"/>
        </w:rPr>
        <w:t xml:space="preserve">Submitted to: </w:t>
      </w:r>
    </w:p>
    <w:p w:rsidR="00F92363" w:rsidRPr="0055031D" w:rsidRDefault="00F92363" w:rsidP="002D33CF">
      <w:pPr>
        <w:spacing w:after="0"/>
        <w:rPr>
          <w:rFonts w:ascii="Times New Roman" w:hAnsi="Times New Roman" w:cs="Times New Roman"/>
          <w:b/>
          <w:bCs/>
          <w:sz w:val="24"/>
          <w:szCs w:val="24"/>
        </w:rPr>
      </w:pPr>
    </w:p>
    <w:p w:rsidR="00F92363" w:rsidRPr="0055031D" w:rsidRDefault="00F92363" w:rsidP="00F92363">
      <w:pPr>
        <w:rPr>
          <w:rFonts w:ascii="Times New Roman" w:hAnsi="Times New Roman" w:cs="Times New Roman"/>
          <w:b/>
          <w:sz w:val="24"/>
          <w:szCs w:val="24"/>
        </w:rPr>
      </w:pPr>
      <w:r w:rsidRPr="0055031D">
        <w:rPr>
          <w:rFonts w:ascii="Times New Roman" w:hAnsi="Times New Roman" w:cs="Times New Roman"/>
          <w:b/>
          <w:sz w:val="24"/>
          <w:szCs w:val="24"/>
        </w:rPr>
        <w:t xml:space="preserve">                                                 </w:t>
      </w:r>
      <w:proofErr w:type="spellStart"/>
      <w:proofErr w:type="gramStart"/>
      <w:r w:rsidRPr="0055031D">
        <w:rPr>
          <w:rFonts w:ascii="Times New Roman" w:hAnsi="Times New Roman" w:cs="Times New Roman"/>
          <w:b/>
          <w:sz w:val="24"/>
          <w:szCs w:val="24"/>
        </w:rPr>
        <w:t>Asst.Prof.Dr</w:t>
      </w:r>
      <w:proofErr w:type="spellEnd"/>
      <w:proofErr w:type="gramEnd"/>
      <w:r w:rsidRPr="0055031D">
        <w:rPr>
          <w:rFonts w:ascii="Times New Roman" w:hAnsi="Times New Roman" w:cs="Times New Roman"/>
          <w:b/>
          <w:sz w:val="24"/>
          <w:szCs w:val="24"/>
        </w:rPr>
        <w:t>. Elif Demirel</w:t>
      </w:r>
    </w:p>
    <w:p w:rsidR="00F92363" w:rsidRPr="0055031D" w:rsidRDefault="00F92363" w:rsidP="002D33CF">
      <w:pPr>
        <w:spacing w:after="0"/>
        <w:rPr>
          <w:rFonts w:ascii="Times New Roman" w:hAnsi="Times New Roman" w:cs="Times New Roman"/>
          <w:b/>
          <w:bCs/>
          <w:sz w:val="24"/>
          <w:szCs w:val="24"/>
          <w:lang w:val="en-GB"/>
        </w:rPr>
      </w:pPr>
    </w:p>
    <w:p w:rsidR="0022391F" w:rsidRPr="0055031D" w:rsidRDefault="00107CA5" w:rsidP="002D33CF">
      <w:pPr>
        <w:spacing w:after="0"/>
        <w:rPr>
          <w:rFonts w:ascii="Times New Roman" w:hAnsi="Times New Roman" w:cs="Times New Roman"/>
          <w:sz w:val="24"/>
          <w:szCs w:val="24"/>
          <w:lang w:val="en-GB"/>
        </w:rPr>
      </w:pPr>
      <w:r w:rsidRPr="0055031D">
        <w:rPr>
          <w:rFonts w:ascii="Times New Roman" w:hAnsi="Times New Roman" w:cs="Times New Roman"/>
          <w:sz w:val="24"/>
          <w:szCs w:val="24"/>
          <w:lang w:val="en-GB"/>
        </w:rPr>
        <w:lastRenderedPageBreak/>
        <w:t xml:space="preserve">          </w:t>
      </w:r>
      <w:r w:rsidR="00E60854" w:rsidRPr="0055031D">
        <w:rPr>
          <w:rFonts w:ascii="Times New Roman" w:hAnsi="Times New Roman" w:cs="Times New Roman"/>
          <w:sz w:val="24"/>
          <w:szCs w:val="24"/>
          <w:lang w:val="en-GB"/>
        </w:rPr>
        <w:t xml:space="preserve">                 </w:t>
      </w:r>
    </w:p>
    <w:p w:rsidR="0022391F" w:rsidRPr="0055031D" w:rsidRDefault="0022391F" w:rsidP="0022391F">
      <w:pPr>
        <w:spacing w:after="0"/>
        <w:rPr>
          <w:rFonts w:ascii="Times New Roman" w:hAnsi="Times New Roman" w:cs="Times New Roman"/>
          <w:b/>
          <w:bCs/>
          <w:sz w:val="24"/>
          <w:szCs w:val="24"/>
          <w:lang w:val="en-GB"/>
        </w:rPr>
      </w:pPr>
      <w:r w:rsidRPr="0055031D">
        <w:rPr>
          <w:rFonts w:ascii="Times New Roman" w:hAnsi="Times New Roman" w:cs="Times New Roman"/>
          <w:b/>
          <w:bCs/>
          <w:sz w:val="24"/>
          <w:szCs w:val="24"/>
          <w:lang w:val="en-GB"/>
        </w:rPr>
        <w:t xml:space="preserve">                          The </w:t>
      </w:r>
      <w:r w:rsidR="00912233">
        <w:rPr>
          <w:rFonts w:ascii="Times New Roman" w:hAnsi="Times New Roman" w:cs="Times New Roman"/>
          <w:b/>
          <w:bCs/>
          <w:sz w:val="24"/>
          <w:szCs w:val="24"/>
          <w:lang w:val="en-GB"/>
        </w:rPr>
        <w:t>A</w:t>
      </w:r>
      <w:r w:rsidRPr="0055031D">
        <w:rPr>
          <w:rFonts w:ascii="Times New Roman" w:hAnsi="Times New Roman" w:cs="Times New Roman"/>
          <w:b/>
          <w:bCs/>
          <w:sz w:val="24"/>
          <w:szCs w:val="24"/>
          <w:lang w:val="en-GB"/>
        </w:rPr>
        <w:t xml:space="preserve">dvantages and </w:t>
      </w:r>
      <w:r w:rsidR="00912233">
        <w:rPr>
          <w:rFonts w:ascii="Times New Roman" w:hAnsi="Times New Roman" w:cs="Times New Roman"/>
          <w:b/>
          <w:bCs/>
          <w:sz w:val="24"/>
          <w:szCs w:val="24"/>
          <w:lang w:val="en-GB"/>
        </w:rPr>
        <w:t>D</w:t>
      </w:r>
      <w:r w:rsidRPr="0055031D">
        <w:rPr>
          <w:rFonts w:ascii="Times New Roman" w:hAnsi="Times New Roman" w:cs="Times New Roman"/>
          <w:b/>
          <w:bCs/>
          <w:sz w:val="24"/>
          <w:szCs w:val="24"/>
          <w:lang w:val="en-GB"/>
        </w:rPr>
        <w:t xml:space="preserve">isadvantages of </w:t>
      </w:r>
      <w:r w:rsidR="00912233">
        <w:rPr>
          <w:rFonts w:ascii="Times New Roman" w:hAnsi="Times New Roman" w:cs="Times New Roman"/>
          <w:b/>
          <w:bCs/>
          <w:sz w:val="24"/>
          <w:szCs w:val="24"/>
          <w:lang w:val="en-GB"/>
        </w:rPr>
        <w:t>B</w:t>
      </w:r>
      <w:r w:rsidRPr="0055031D">
        <w:rPr>
          <w:rFonts w:ascii="Times New Roman" w:hAnsi="Times New Roman" w:cs="Times New Roman"/>
          <w:b/>
          <w:bCs/>
          <w:sz w:val="24"/>
          <w:szCs w:val="24"/>
          <w:lang w:val="en-GB"/>
        </w:rPr>
        <w:t>eing Bilingual</w:t>
      </w:r>
      <w:r w:rsidR="00912233">
        <w:rPr>
          <w:rFonts w:ascii="Times New Roman" w:hAnsi="Times New Roman" w:cs="Times New Roman"/>
          <w:b/>
          <w:bCs/>
          <w:sz w:val="24"/>
          <w:szCs w:val="24"/>
          <w:lang w:val="en-GB"/>
        </w:rPr>
        <w:t xml:space="preserve"> </w:t>
      </w:r>
      <w:proofErr w:type="gramStart"/>
      <w:r w:rsidRPr="0055031D">
        <w:rPr>
          <w:rFonts w:ascii="Times New Roman" w:hAnsi="Times New Roman" w:cs="Times New Roman"/>
          <w:b/>
          <w:bCs/>
          <w:sz w:val="24"/>
          <w:szCs w:val="24"/>
          <w:lang w:val="en-GB"/>
        </w:rPr>
        <w:t xml:space="preserve">and  </w:t>
      </w:r>
      <w:r w:rsidR="00912233">
        <w:rPr>
          <w:rFonts w:ascii="Times New Roman" w:hAnsi="Times New Roman" w:cs="Times New Roman"/>
          <w:b/>
          <w:bCs/>
          <w:sz w:val="24"/>
          <w:szCs w:val="24"/>
          <w:lang w:val="en-GB"/>
        </w:rPr>
        <w:t>a</w:t>
      </w:r>
      <w:proofErr w:type="gramEnd"/>
      <w:r w:rsidR="00912233">
        <w:rPr>
          <w:rFonts w:ascii="Times New Roman" w:hAnsi="Times New Roman" w:cs="Times New Roman"/>
          <w:b/>
          <w:bCs/>
          <w:sz w:val="24"/>
          <w:szCs w:val="24"/>
          <w:lang w:val="en-GB"/>
        </w:rPr>
        <w:t xml:space="preserve"> </w:t>
      </w:r>
    </w:p>
    <w:p w:rsidR="0022391F" w:rsidRPr="0055031D" w:rsidRDefault="0022391F" w:rsidP="0022391F">
      <w:pPr>
        <w:spacing w:after="0"/>
        <w:rPr>
          <w:rFonts w:ascii="Times New Roman" w:hAnsi="Times New Roman" w:cs="Times New Roman"/>
          <w:b/>
          <w:bCs/>
          <w:sz w:val="24"/>
          <w:szCs w:val="24"/>
          <w:lang w:val="en-GB"/>
        </w:rPr>
      </w:pPr>
      <w:r w:rsidRPr="0055031D">
        <w:rPr>
          <w:rFonts w:ascii="Times New Roman" w:hAnsi="Times New Roman" w:cs="Times New Roman"/>
          <w:b/>
          <w:bCs/>
          <w:sz w:val="24"/>
          <w:szCs w:val="24"/>
          <w:lang w:val="en-GB"/>
        </w:rPr>
        <w:t xml:space="preserve">                                                        Second Language Learner</w:t>
      </w:r>
    </w:p>
    <w:p w:rsidR="0022391F" w:rsidRPr="0055031D" w:rsidRDefault="0022391F" w:rsidP="0022391F">
      <w:pPr>
        <w:spacing w:after="0"/>
        <w:rPr>
          <w:rFonts w:ascii="Times New Roman" w:hAnsi="Times New Roman" w:cs="Times New Roman"/>
          <w:b/>
          <w:bCs/>
          <w:sz w:val="24"/>
          <w:szCs w:val="24"/>
          <w:lang w:val="en-GB"/>
        </w:rPr>
      </w:pPr>
    </w:p>
    <w:p w:rsidR="0022391F" w:rsidRPr="0055031D" w:rsidRDefault="0022391F" w:rsidP="0022391F">
      <w:pPr>
        <w:spacing w:after="0"/>
        <w:rPr>
          <w:rFonts w:ascii="Times New Roman" w:hAnsi="Times New Roman" w:cs="Times New Roman"/>
          <w:b/>
          <w:bCs/>
          <w:sz w:val="24"/>
          <w:szCs w:val="24"/>
          <w:lang w:val="en-GB"/>
        </w:rPr>
      </w:pPr>
    </w:p>
    <w:p w:rsidR="00B36A0C" w:rsidRPr="0055031D" w:rsidRDefault="0022391F" w:rsidP="00B36A0C">
      <w:pPr>
        <w:spacing w:after="0"/>
        <w:rPr>
          <w:rFonts w:ascii="Times New Roman" w:hAnsi="Times New Roman" w:cs="Times New Roman"/>
          <w:b/>
          <w:bCs/>
          <w:sz w:val="24"/>
          <w:szCs w:val="24"/>
          <w:lang w:val="en-GB"/>
        </w:rPr>
      </w:pPr>
      <w:r w:rsidRPr="0055031D">
        <w:rPr>
          <w:rFonts w:ascii="Times New Roman" w:hAnsi="Times New Roman" w:cs="Times New Roman"/>
          <w:b/>
          <w:bCs/>
          <w:sz w:val="24"/>
          <w:szCs w:val="24"/>
          <w:lang w:val="en-GB"/>
        </w:rPr>
        <w:t>Abstract:</w:t>
      </w:r>
      <w:r w:rsidR="00B36A0C" w:rsidRPr="0055031D">
        <w:rPr>
          <w:rFonts w:ascii="Times New Roman" w:hAnsi="Times New Roman" w:cs="Times New Roman"/>
          <w:b/>
          <w:bCs/>
          <w:sz w:val="24"/>
          <w:szCs w:val="24"/>
          <w:lang w:val="en-GB"/>
        </w:rPr>
        <w:t xml:space="preserve"> </w:t>
      </w:r>
    </w:p>
    <w:p w:rsidR="00397BF4" w:rsidRPr="0055031D" w:rsidRDefault="00B36A0C" w:rsidP="00397BF4">
      <w:pPr>
        <w:spacing w:after="0"/>
        <w:jc w:val="both"/>
        <w:rPr>
          <w:rFonts w:ascii="Times New Roman" w:hAnsi="Times New Roman" w:cs="Times New Roman"/>
          <w:sz w:val="24"/>
          <w:szCs w:val="24"/>
          <w:lang w:val="en-GB"/>
        </w:rPr>
      </w:pPr>
      <w:r w:rsidRPr="0055031D">
        <w:rPr>
          <w:rFonts w:ascii="Times New Roman" w:hAnsi="Times New Roman" w:cs="Times New Roman"/>
          <w:sz w:val="24"/>
          <w:szCs w:val="24"/>
          <w:lang w:val="en-GB"/>
        </w:rPr>
        <w:t>What would you choose</w:t>
      </w:r>
      <w:proofErr w:type="gramStart"/>
      <w:r w:rsidRPr="0055031D">
        <w:rPr>
          <w:rFonts w:ascii="Times New Roman" w:hAnsi="Times New Roman" w:cs="Times New Roman"/>
          <w:sz w:val="24"/>
          <w:szCs w:val="24"/>
          <w:lang w:val="en-GB"/>
        </w:rPr>
        <w:t>,</w:t>
      </w:r>
      <w:proofErr w:type="gramEnd"/>
      <w:r w:rsidRPr="0055031D">
        <w:rPr>
          <w:rFonts w:ascii="Times New Roman" w:hAnsi="Times New Roman" w:cs="Times New Roman"/>
          <w:sz w:val="24"/>
          <w:szCs w:val="24"/>
          <w:lang w:val="en-GB"/>
        </w:rPr>
        <w:t xml:space="preserve"> if you </w:t>
      </w:r>
      <w:ins w:id="0" w:author="ELİF" w:date="2013-03-21T09:30:00Z">
        <w:r w:rsidR="00DD4C7D">
          <w:rPr>
            <w:rFonts w:ascii="Times New Roman" w:hAnsi="Times New Roman" w:cs="Times New Roman"/>
            <w:sz w:val="24"/>
            <w:szCs w:val="24"/>
            <w:lang w:val="en-GB"/>
          </w:rPr>
          <w:t>had</w:t>
        </w:r>
      </w:ins>
      <w:del w:id="1" w:author="ELİF" w:date="2013-03-21T09:30:00Z">
        <w:r w:rsidRPr="0055031D" w:rsidDel="00DD4C7D">
          <w:rPr>
            <w:rFonts w:ascii="Times New Roman" w:hAnsi="Times New Roman" w:cs="Times New Roman"/>
            <w:sz w:val="24"/>
            <w:szCs w:val="24"/>
            <w:lang w:val="en-GB"/>
          </w:rPr>
          <w:delText>have</w:delText>
        </w:r>
      </w:del>
      <w:r w:rsidRPr="0055031D">
        <w:rPr>
          <w:rFonts w:ascii="Times New Roman" w:hAnsi="Times New Roman" w:cs="Times New Roman"/>
          <w:sz w:val="24"/>
          <w:szCs w:val="24"/>
          <w:lang w:val="en-GB"/>
        </w:rPr>
        <w:t xml:space="preserve"> to choose between </w:t>
      </w:r>
      <w:ins w:id="2" w:author="ELİF" w:date="2013-03-21T09:30:00Z">
        <w:r w:rsidR="00DD4C7D">
          <w:rPr>
            <w:rFonts w:ascii="Times New Roman" w:hAnsi="Times New Roman" w:cs="Times New Roman"/>
            <w:sz w:val="24"/>
            <w:szCs w:val="24"/>
            <w:lang w:val="en-GB"/>
          </w:rPr>
          <w:t xml:space="preserve">being a </w:t>
        </w:r>
      </w:ins>
      <w:r w:rsidRPr="0055031D">
        <w:rPr>
          <w:rFonts w:ascii="Times New Roman" w:hAnsi="Times New Roman" w:cs="Times New Roman"/>
          <w:sz w:val="24"/>
          <w:szCs w:val="24"/>
          <w:lang w:val="en-GB"/>
        </w:rPr>
        <w:t>bilingual</w:t>
      </w:r>
      <w:del w:id="3" w:author="ELİF" w:date="2013-03-21T09:30:00Z">
        <w:r w:rsidRPr="0055031D" w:rsidDel="00DD4C7D">
          <w:rPr>
            <w:rFonts w:ascii="Times New Roman" w:hAnsi="Times New Roman" w:cs="Times New Roman"/>
            <w:sz w:val="24"/>
            <w:szCs w:val="24"/>
            <w:lang w:val="en-GB"/>
          </w:rPr>
          <w:delText>ism</w:delText>
        </w:r>
      </w:del>
      <w:r w:rsidRPr="0055031D">
        <w:rPr>
          <w:rFonts w:ascii="Times New Roman" w:hAnsi="Times New Roman" w:cs="Times New Roman"/>
          <w:sz w:val="24"/>
          <w:szCs w:val="24"/>
          <w:lang w:val="en-GB"/>
        </w:rPr>
        <w:t xml:space="preserve"> </w:t>
      </w:r>
      <w:r w:rsidR="00E91EE7" w:rsidRPr="0055031D">
        <w:rPr>
          <w:rFonts w:ascii="Times New Roman" w:hAnsi="Times New Roman" w:cs="Times New Roman"/>
          <w:sz w:val="24"/>
          <w:szCs w:val="24"/>
          <w:lang w:val="en-GB"/>
        </w:rPr>
        <w:t>and</w:t>
      </w:r>
      <w:r w:rsidRPr="0055031D">
        <w:rPr>
          <w:rFonts w:ascii="Times New Roman" w:hAnsi="Times New Roman" w:cs="Times New Roman"/>
          <w:sz w:val="24"/>
          <w:szCs w:val="24"/>
          <w:lang w:val="en-GB"/>
        </w:rPr>
        <w:t xml:space="preserve"> second language learner? </w:t>
      </w:r>
      <w:r w:rsidR="00DC3489" w:rsidRPr="0055031D">
        <w:rPr>
          <w:rFonts w:ascii="Times New Roman" w:hAnsi="Times New Roman" w:cs="Times New Roman"/>
          <w:sz w:val="24"/>
          <w:szCs w:val="24"/>
          <w:lang w:val="en-GB"/>
        </w:rPr>
        <w:t>What w</w:t>
      </w:r>
      <w:r w:rsidRPr="0055031D">
        <w:rPr>
          <w:rFonts w:ascii="Times New Roman" w:hAnsi="Times New Roman" w:cs="Times New Roman"/>
          <w:sz w:val="24"/>
          <w:szCs w:val="24"/>
          <w:lang w:val="en-GB"/>
        </w:rPr>
        <w:t>o</w:t>
      </w:r>
      <w:r w:rsidR="00DC3489" w:rsidRPr="0055031D">
        <w:rPr>
          <w:rFonts w:ascii="Times New Roman" w:hAnsi="Times New Roman" w:cs="Times New Roman"/>
          <w:sz w:val="24"/>
          <w:szCs w:val="24"/>
          <w:lang w:val="en-GB"/>
        </w:rPr>
        <w:t>uld you prefer to be? Before you choose</w:t>
      </w:r>
      <w:ins w:id="4" w:author="ELİF" w:date="2013-03-21T09:30:00Z">
        <w:r w:rsidR="00DD4C7D">
          <w:rPr>
            <w:rFonts w:ascii="Times New Roman" w:hAnsi="Times New Roman" w:cs="Times New Roman"/>
            <w:sz w:val="24"/>
            <w:szCs w:val="24"/>
            <w:lang w:val="en-GB"/>
          </w:rPr>
          <w:t>,</w:t>
        </w:r>
      </w:ins>
      <w:r w:rsidR="00DC3489" w:rsidRPr="0055031D">
        <w:rPr>
          <w:rFonts w:ascii="Times New Roman" w:hAnsi="Times New Roman" w:cs="Times New Roman"/>
          <w:sz w:val="24"/>
          <w:szCs w:val="24"/>
          <w:lang w:val="en-GB"/>
        </w:rPr>
        <w:t xml:space="preserve"> you should know that both of these terms are really significant for language. Because people communicate with language, we depend on the language, what would we do without language? Could you image a world without language? No, because to explain </w:t>
      </w:r>
      <w:ins w:id="5" w:author="ELİF" w:date="2013-03-21T09:31:00Z">
        <w:r w:rsidR="00DD4C7D">
          <w:rPr>
            <w:rFonts w:ascii="Times New Roman" w:hAnsi="Times New Roman" w:cs="Times New Roman"/>
            <w:sz w:val="24"/>
            <w:szCs w:val="24"/>
            <w:lang w:val="en-GB"/>
          </w:rPr>
          <w:t>what we mean with gestures</w:t>
        </w:r>
      </w:ins>
      <w:del w:id="6" w:author="ELİF" w:date="2013-03-21T09:31:00Z">
        <w:r w:rsidR="00DC3489" w:rsidRPr="0055031D" w:rsidDel="00DD4C7D">
          <w:rPr>
            <w:rFonts w:ascii="Times New Roman" w:hAnsi="Times New Roman" w:cs="Times New Roman"/>
            <w:sz w:val="24"/>
            <w:szCs w:val="24"/>
            <w:lang w:val="en-GB"/>
          </w:rPr>
          <w:delText>it with arms and</w:delText>
        </w:r>
      </w:del>
      <w:ins w:id="7" w:author="ELİF" w:date="2013-03-21T09:31:00Z">
        <w:r w:rsidR="00DD4C7D">
          <w:rPr>
            <w:rFonts w:ascii="Times New Roman" w:hAnsi="Times New Roman" w:cs="Times New Roman"/>
            <w:sz w:val="24"/>
            <w:szCs w:val="24"/>
            <w:lang w:val="en-GB"/>
          </w:rPr>
          <w:t xml:space="preserve"> or </w:t>
        </w:r>
      </w:ins>
      <w:del w:id="8" w:author="ELİF" w:date="2013-03-21T09:31:00Z">
        <w:r w:rsidR="00DC3489" w:rsidRPr="0055031D" w:rsidDel="00DD4C7D">
          <w:rPr>
            <w:rFonts w:ascii="Times New Roman" w:hAnsi="Times New Roman" w:cs="Times New Roman"/>
            <w:sz w:val="24"/>
            <w:szCs w:val="24"/>
            <w:lang w:val="en-GB"/>
          </w:rPr>
          <w:delText xml:space="preserve"> </w:delText>
        </w:r>
      </w:del>
      <w:r w:rsidR="00DC3489" w:rsidRPr="0055031D">
        <w:rPr>
          <w:rFonts w:ascii="Times New Roman" w:hAnsi="Times New Roman" w:cs="Times New Roman"/>
          <w:sz w:val="24"/>
          <w:szCs w:val="24"/>
          <w:lang w:val="en-GB"/>
        </w:rPr>
        <w:t xml:space="preserve">drawing images </w:t>
      </w:r>
      <w:ins w:id="9" w:author="ELİF" w:date="2013-03-21T09:31:00Z">
        <w:r w:rsidR="00DD4C7D">
          <w:rPr>
            <w:rFonts w:ascii="Times New Roman" w:hAnsi="Times New Roman" w:cs="Times New Roman"/>
            <w:sz w:val="24"/>
            <w:szCs w:val="24"/>
            <w:lang w:val="en-GB"/>
          </w:rPr>
          <w:t xml:space="preserve">of </w:t>
        </w:r>
      </w:ins>
      <w:r w:rsidR="00DC3489" w:rsidRPr="0055031D">
        <w:rPr>
          <w:rFonts w:ascii="Times New Roman" w:hAnsi="Times New Roman" w:cs="Times New Roman"/>
          <w:sz w:val="24"/>
          <w:szCs w:val="24"/>
          <w:lang w:val="en-GB"/>
        </w:rPr>
        <w:t xml:space="preserve">what we mean </w:t>
      </w:r>
      <w:ins w:id="10" w:author="ELİF" w:date="2013-03-21T09:31:00Z">
        <w:r w:rsidR="00DD4C7D">
          <w:rPr>
            <w:rFonts w:ascii="Times New Roman" w:hAnsi="Times New Roman" w:cs="Times New Roman"/>
            <w:sz w:val="24"/>
            <w:szCs w:val="24"/>
            <w:lang w:val="en-GB"/>
          </w:rPr>
          <w:t xml:space="preserve">would </w:t>
        </w:r>
      </w:ins>
      <w:r w:rsidR="00DC3489" w:rsidRPr="0055031D">
        <w:rPr>
          <w:rFonts w:ascii="Times New Roman" w:hAnsi="Times New Roman" w:cs="Times New Roman"/>
          <w:sz w:val="24"/>
          <w:szCs w:val="24"/>
          <w:lang w:val="en-GB"/>
        </w:rPr>
        <w:t>take</w:t>
      </w:r>
      <w:del w:id="11" w:author="ELİF" w:date="2013-03-21T09:31:00Z">
        <w:r w:rsidR="00DC3489" w:rsidRPr="0055031D" w:rsidDel="00DD4C7D">
          <w:rPr>
            <w:rFonts w:ascii="Times New Roman" w:hAnsi="Times New Roman" w:cs="Times New Roman"/>
            <w:sz w:val="24"/>
            <w:szCs w:val="24"/>
            <w:lang w:val="en-GB"/>
          </w:rPr>
          <w:delText>s</w:delText>
        </w:r>
      </w:del>
      <w:r w:rsidR="00DC3489" w:rsidRPr="0055031D">
        <w:rPr>
          <w:rFonts w:ascii="Times New Roman" w:hAnsi="Times New Roman" w:cs="Times New Roman"/>
          <w:sz w:val="24"/>
          <w:szCs w:val="24"/>
          <w:lang w:val="en-GB"/>
        </w:rPr>
        <w:t xml:space="preserve"> a lot of time and can annoy people. </w:t>
      </w:r>
      <w:r w:rsidR="00E91EE7" w:rsidRPr="0055031D">
        <w:rPr>
          <w:rFonts w:ascii="Times New Roman" w:hAnsi="Times New Roman" w:cs="Times New Roman"/>
          <w:sz w:val="24"/>
          <w:szCs w:val="24"/>
          <w:lang w:val="en-GB"/>
        </w:rPr>
        <w:t xml:space="preserve">We see that language takes an important part in our life. But it is not enough to know just one language, the expectations from the people changed. They want </w:t>
      </w:r>
      <w:del w:id="12" w:author="ELİF" w:date="2013-03-21T09:31:00Z">
        <w:r w:rsidR="00E91EE7" w:rsidRPr="0055031D" w:rsidDel="00DD4C7D">
          <w:rPr>
            <w:rFonts w:ascii="Times New Roman" w:hAnsi="Times New Roman" w:cs="Times New Roman"/>
            <w:sz w:val="24"/>
            <w:szCs w:val="24"/>
            <w:lang w:val="en-GB"/>
          </w:rPr>
          <w:delText xml:space="preserve">that </w:delText>
        </w:r>
      </w:del>
      <w:r w:rsidR="00E91EE7" w:rsidRPr="0055031D">
        <w:rPr>
          <w:rFonts w:ascii="Times New Roman" w:hAnsi="Times New Roman" w:cs="Times New Roman"/>
          <w:sz w:val="24"/>
          <w:szCs w:val="24"/>
          <w:lang w:val="en-GB"/>
        </w:rPr>
        <w:t xml:space="preserve">people </w:t>
      </w:r>
      <w:ins w:id="13" w:author="ELİF" w:date="2013-03-21T09:31:00Z">
        <w:r w:rsidR="00DD4C7D">
          <w:rPr>
            <w:rFonts w:ascii="Times New Roman" w:hAnsi="Times New Roman" w:cs="Times New Roman"/>
            <w:sz w:val="24"/>
            <w:szCs w:val="24"/>
            <w:lang w:val="en-GB"/>
          </w:rPr>
          <w:t xml:space="preserve">to </w:t>
        </w:r>
      </w:ins>
      <w:r w:rsidR="00E91EE7" w:rsidRPr="0055031D">
        <w:rPr>
          <w:rFonts w:ascii="Times New Roman" w:hAnsi="Times New Roman" w:cs="Times New Roman"/>
          <w:sz w:val="24"/>
          <w:szCs w:val="24"/>
          <w:lang w:val="en-GB"/>
        </w:rPr>
        <w:t>learn more languages but there are people who don’t have to learn a second language like the second language learner. These people grow up with two languages and speak both of the languages as his or her native language. We call these people as “bilingual”</w:t>
      </w:r>
      <w:r w:rsidR="0047026F" w:rsidRPr="0055031D">
        <w:rPr>
          <w:rFonts w:ascii="Times New Roman" w:hAnsi="Times New Roman" w:cs="Times New Roman"/>
          <w:sz w:val="24"/>
          <w:szCs w:val="24"/>
          <w:lang w:val="en-GB"/>
        </w:rPr>
        <w:t>. Because most of people have a second language but growing up with two different languages can ha</w:t>
      </w:r>
      <w:r w:rsidR="00397BF4" w:rsidRPr="0055031D">
        <w:rPr>
          <w:rFonts w:ascii="Times New Roman" w:hAnsi="Times New Roman" w:cs="Times New Roman"/>
          <w:sz w:val="24"/>
          <w:szCs w:val="24"/>
          <w:lang w:val="en-GB"/>
        </w:rPr>
        <w:t>ve advantages and disadvantages. If we come back to my first question, I’m sure you are asking yourself which one is better. Therefore, I decided to make a survey about this area. My aim is to show through this survey the advantages and disadvantages with the opinions from bilingual students and opinions from second language learner</w:t>
      </w:r>
      <w:ins w:id="14" w:author="ELİF" w:date="2013-03-21T09:32:00Z">
        <w:r w:rsidR="00DD4C7D">
          <w:rPr>
            <w:rFonts w:ascii="Times New Roman" w:hAnsi="Times New Roman" w:cs="Times New Roman"/>
            <w:sz w:val="24"/>
            <w:szCs w:val="24"/>
            <w:lang w:val="en-GB"/>
          </w:rPr>
          <w:t>s</w:t>
        </w:r>
      </w:ins>
      <w:r w:rsidR="00397BF4" w:rsidRPr="0055031D">
        <w:rPr>
          <w:rFonts w:ascii="Times New Roman" w:hAnsi="Times New Roman" w:cs="Times New Roman"/>
          <w:sz w:val="24"/>
          <w:szCs w:val="24"/>
          <w:lang w:val="en-GB"/>
        </w:rPr>
        <w:t xml:space="preserve">. </w:t>
      </w:r>
    </w:p>
    <w:p w:rsidR="0022391F" w:rsidRPr="0055031D" w:rsidRDefault="0022391F" w:rsidP="00397BF4">
      <w:pPr>
        <w:spacing w:after="0"/>
        <w:jc w:val="both"/>
        <w:rPr>
          <w:rFonts w:ascii="Times New Roman" w:hAnsi="Times New Roman" w:cs="Times New Roman"/>
          <w:sz w:val="24"/>
          <w:szCs w:val="24"/>
          <w:lang w:val="en-GB"/>
        </w:rPr>
      </w:pPr>
    </w:p>
    <w:p w:rsidR="00397BF4" w:rsidRPr="0055031D" w:rsidRDefault="00397BF4" w:rsidP="0055031D">
      <w:pPr>
        <w:spacing w:after="0"/>
        <w:jc w:val="both"/>
        <w:rPr>
          <w:rFonts w:ascii="Times New Roman" w:hAnsi="Times New Roman" w:cs="Times New Roman"/>
          <w:sz w:val="24"/>
          <w:szCs w:val="24"/>
          <w:lang w:val="en-GB"/>
        </w:rPr>
      </w:pPr>
      <w:r w:rsidRPr="00DD4C7D">
        <w:rPr>
          <w:rFonts w:ascii="Times New Roman" w:hAnsi="Times New Roman" w:cs="Times New Roman"/>
          <w:b/>
          <w:sz w:val="24"/>
          <w:szCs w:val="24"/>
          <w:lang w:val="en-GB"/>
        </w:rPr>
        <w:t>Key words</w:t>
      </w:r>
      <w:r w:rsidRPr="0055031D">
        <w:rPr>
          <w:rFonts w:ascii="Times New Roman" w:hAnsi="Times New Roman" w:cs="Times New Roman"/>
          <w:sz w:val="24"/>
          <w:szCs w:val="24"/>
          <w:lang w:val="en-GB"/>
        </w:rPr>
        <w:t>: bilingualism, second language learner, bilingual,</w:t>
      </w:r>
      <w:r w:rsidR="0055031D">
        <w:rPr>
          <w:rFonts w:ascii="Times New Roman" w:hAnsi="Times New Roman" w:cs="Times New Roman"/>
          <w:sz w:val="24"/>
          <w:szCs w:val="24"/>
          <w:lang w:val="en-GB"/>
        </w:rPr>
        <w:t xml:space="preserve"> benefits of bilingualism</w:t>
      </w: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EF7B0D" w:rsidRPr="0055031D" w:rsidRDefault="00EF7B0D"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22391F" w:rsidRPr="0055031D" w:rsidRDefault="0022391F" w:rsidP="002D33CF">
      <w:pPr>
        <w:spacing w:after="0"/>
        <w:rPr>
          <w:rFonts w:ascii="Times New Roman" w:hAnsi="Times New Roman" w:cs="Times New Roman"/>
          <w:sz w:val="24"/>
          <w:szCs w:val="24"/>
          <w:lang w:val="en-GB"/>
        </w:rPr>
      </w:pPr>
    </w:p>
    <w:p w:rsidR="00E60854" w:rsidRPr="0055031D" w:rsidDel="000F279C" w:rsidRDefault="0022391F" w:rsidP="000F279C">
      <w:pPr>
        <w:spacing w:after="0"/>
        <w:rPr>
          <w:del w:id="15" w:author="ELİF" w:date="2013-03-21T09:32:00Z"/>
          <w:rFonts w:ascii="Times New Roman" w:hAnsi="Times New Roman" w:cs="Times New Roman"/>
          <w:b/>
          <w:bCs/>
          <w:sz w:val="24"/>
          <w:szCs w:val="24"/>
          <w:lang w:val="en-GB"/>
        </w:rPr>
      </w:pPr>
      <w:r w:rsidRPr="0055031D">
        <w:rPr>
          <w:rFonts w:ascii="Times New Roman" w:hAnsi="Times New Roman" w:cs="Times New Roman"/>
          <w:sz w:val="24"/>
          <w:szCs w:val="24"/>
          <w:lang w:val="en-GB"/>
        </w:rPr>
        <w:lastRenderedPageBreak/>
        <w:t xml:space="preserve">                      </w:t>
      </w:r>
      <w:r w:rsidR="00E60854" w:rsidRPr="0055031D">
        <w:rPr>
          <w:rFonts w:ascii="Times New Roman" w:hAnsi="Times New Roman" w:cs="Times New Roman"/>
          <w:sz w:val="24"/>
          <w:szCs w:val="24"/>
          <w:lang w:val="en-GB"/>
        </w:rPr>
        <w:t xml:space="preserve">  </w:t>
      </w:r>
      <w:r w:rsidR="00107CA5" w:rsidRPr="0055031D">
        <w:rPr>
          <w:rFonts w:ascii="Times New Roman" w:hAnsi="Times New Roman" w:cs="Times New Roman"/>
          <w:sz w:val="24"/>
          <w:szCs w:val="24"/>
          <w:lang w:val="en-GB"/>
        </w:rPr>
        <w:t xml:space="preserve"> </w:t>
      </w:r>
      <w:r w:rsidRPr="0055031D">
        <w:rPr>
          <w:rFonts w:ascii="Times New Roman" w:hAnsi="Times New Roman" w:cs="Times New Roman"/>
          <w:sz w:val="24"/>
          <w:szCs w:val="24"/>
          <w:lang w:val="en-GB"/>
        </w:rPr>
        <w:t xml:space="preserve"> </w:t>
      </w:r>
      <w:del w:id="16" w:author="ELİF" w:date="2013-03-21T09:32:00Z">
        <w:r w:rsidR="00E60854" w:rsidRPr="0055031D" w:rsidDel="000F279C">
          <w:rPr>
            <w:rFonts w:ascii="Times New Roman" w:hAnsi="Times New Roman" w:cs="Times New Roman"/>
            <w:b/>
            <w:bCs/>
            <w:sz w:val="24"/>
            <w:szCs w:val="24"/>
            <w:lang w:val="en-GB"/>
          </w:rPr>
          <w:delText xml:space="preserve">The advantages and disadvantages of being </w:delText>
        </w:r>
        <w:r w:rsidR="00224B2F" w:rsidRPr="0055031D" w:rsidDel="000F279C">
          <w:rPr>
            <w:rFonts w:ascii="Times New Roman" w:hAnsi="Times New Roman" w:cs="Times New Roman"/>
            <w:b/>
            <w:bCs/>
            <w:sz w:val="24"/>
            <w:szCs w:val="24"/>
            <w:lang w:val="en-GB"/>
          </w:rPr>
          <w:delText>Bilingualism</w:delText>
        </w:r>
        <w:r w:rsidR="00107CA5" w:rsidRPr="0055031D" w:rsidDel="000F279C">
          <w:rPr>
            <w:rFonts w:ascii="Times New Roman" w:hAnsi="Times New Roman" w:cs="Times New Roman"/>
            <w:b/>
            <w:bCs/>
            <w:sz w:val="24"/>
            <w:szCs w:val="24"/>
            <w:lang w:val="en-GB"/>
          </w:rPr>
          <w:delText xml:space="preserve"> and </w:delText>
        </w:r>
        <w:r w:rsidR="00E60854" w:rsidRPr="0055031D" w:rsidDel="000F279C">
          <w:rPr>
            <w:rFonts w:ascii="Times New Roman" w:hAnsi="Times New Roman" w:cs="Times New Roman"/>
            <w:b/>
            <w:bCs/>
            <w:sz w:val="24"/>
            <w:szCs w:val="24"/>
            <w:lang w:val="en-GB"/>
          </w:rPr>
          <w:delText xml:space="preserve"> </w:delText>
        </w:r>
      </w:del>
    </w:p>
    <w:p w:rsidR="002D33CF" w:rsidRPr="0055031D" w:rsidRDefault="00E60854" w:rsidP="000F279C">
      <w:pPr>
        <w:spacing w:after="0"/>
        <w:rPr>
          <w:rFonts w:ascii="Times New Roman" w:hAnsi="Times New Roman" w:cs="Times New Roman"/>
          <w:b/>
          <w:bCs/>
          <w:sz w:val="24"/>
          <w:szCs w:val="24"/>
          <w:lang w:val="en-GB"/>
        </w:rPr>
      </w:pPr>
      <w:del w:id="17" w:author="ELİF" w:date="2013-03-21T09:32:00Z">
        <w:r w:rsidRPr="0055031D" w:rsidDel="000F279C">
          <w:rPr>
            <w:rFonts w:ascii="Times New Roman" w:hAnsi="Times New Roman" w:cs="Times New Roman"/>
            <w:b/>
            <w:bCs/>
            <w:sz w:val="24"/>
            <w:szCs w:val="24"/>
            <w:lang w:val="en-GB"/>
          </w:rPr>
          <w:delText xml:space="preserve">                                                        </w:delText>
        </w:r>
        <w:r w:rsidR="00107CA5" w:rsidRPr="0055031D" w:rsidDel="000F279C">
          <w:rPr>
            <w:rFonts w:ascii="Times New Roman" w:hAnsi="Times New Roman" w:cs="Times New Roman"/>
            <w:b/>
            <w:bCs/>
            <w:sz w:val="24"/>
            <w:szCs w:val="24"/>
            <w:lang w:val="en-GB"/>
          </w:rPr>
          <w:delText>Second Language</w:delText>
        </w:r>
        <w:r w:rsidRPr="0055031D" w:rsidDel="000F279C">
          <w:rPr>
            <w:rFonts w:ascii="Times New Roman" w:hAnsi="Times New Roman" w:cs="Times New Roman"/>
            <w:b/>
            <w:bCs/>
            <w:sz w:val="24"/>
            <w:szCs w:val="24"/>
            <w:lang w:val="en-GB"/>
          </w:rPr>
          <w:delText xml:space="preserve"> Learner</w:delText>
        </w:r>
      </w:del>
      <w:ins w:id="18" w:author="ELİF" w:date="2013-03-21T09:32:00Z">
        <w:r w:rsidR="000F279C">
          <w:rPr>
            <w:rFonts w:ascii="Times New Roman" w:hAnsi="Times New Roman" w:cs="Times New Roman"/>
            <w:b/>
            <w:bCs/>
            <w:sz w:val="24"/>
            <w:szCs w:val="24"/>
            <w:lang w:val="en-GB"/>
          </w:rPr>
          <w:t xml:space="preserve"> (</w:t>
        </w:r>
        <w:proofErr w:type="gramStart"/>
        <w:r w:rsidR="000F279C">
          <w:rPr>
            <w:rFonts w:ascii="Times New Roman" w:hAnsi="Times New Roman" w:cs="Times New Roman"/>
            <w:b/>
            <w:bCs/>
            <w:sz w:val="24"/>
            <w:szCs w:val="24"/>
            <w:lang w:val="en-GB"/>
          </w:rPr>
          <w:t>you</w:t>
        </w:r>
        <w:proofErr w:type="gramEnd"/>
        <w:r w:rsidR="000F279C">
          <w:rPr>
            <w:rFonts w:ascii="Times New Roman" w:hAnsi="Times New Roman" w:cs="Times New Roman"/>
            <w:b/>
            <w:bCs/>
            <w:sz w:val="24"/>
            <w:szCs w:val="24"/>
            <w:lang w:val="en-GB"/>
          </w:rPr>
          <w:t xml:space="preserve"> do not need to write your title </w:t>
        </w:r>
        <w:proofErr w:type="spellStart"/>
        <w:r w:rsidR="000F279C">
          <w:rPr>
            <w:rFonts w:ascii="Times New Roman" w:hAnsi="Times New Roman" w:cs="Times New Roman"/>
            <w:b/>
            <w:bCs/>
            <w:sz w:val="24"/>
            <w:szCs w:val="24"/>
            <w:lang w:val="en-GB"/>
          </w:rPr>
          <w:t>heer</w:t>
        </w:r>
        <w:proofErr w:type="spellEnd"/>
        <w:r w:rsidR="000F279C">
          <w:rPr>
            <w:rFonts w:ascii="Times New Roman" w:hAnsi="Times New Roman" w:cs="Times New Roman"/>
            <w:b/>
            <w:bCs/>
            <w:sz w:val="24"/>
            <w:szCs w:val="24"/>
            <w:lang w:val="en-GB"/>
          </w:rPr>
          <w:t xml:space="preserve"> again) </w:t>
        </w:r>
      </w:ins>
    </w:p>
    <w:p w:rsidR="00E60854" w:rsidRPr="0055031D" w:rsidRDefault="00E60854" w:rsidP="002D33CF">
      <w:pPr>
        <w:spacing w:after="0"/>
        <w:rPr>
          <w:rFonts w:ascii="Times New Roman" w:hAnsi="Times New Roman" w:cs="Times New Roman"/>
          <w:sz w:val="24"/>
          <w:szCs w:val="24"/>
          <w:lang w:val="en-GB"/>
        </w:rPr>
      </w:pPr>
    </w:p>
    <w:p w:rsidR="00860116" w:rsidRPr="0055031D" w:rsidRDefault="00D025FA" w:rsidP="002D33CF">
      <w:pPr>
        <w:spacing w:after="0"/>
        <w:rPr>
          <w:rFonts w:ascii="Times New Roman" w:hAnsi="Times New Roman" w:cs="Times New Roman"/>
          <w:b/>
          <w:bCs/>
          <w:sz w:val="24"/>
          <w:szCs w:val="24"/>
          <w:lang w:val="en-GB"/>
        </w:rPr>
      </w:pPr>
      <w:r w:rsidRPr="0055031D">
        <w:rPr>
          <w:rFonts w:ascii="Times New Roman" w:hAnsi="Times New Roman" w:cs="Times New Roman"/>
          <w:b/>
          <w:bCs/>
          <w:sz w:val="24"/>
          <w:szCs w:val="24"/>
          <w:lang w:val="en-GB"/>
        </w:rPr>
        <w:t>1. Introduction</w:t>
      </w:r>
      <w:del w:id="19" w:author="ELİF" w:date="2013-03-21T09:32:00Z">
        <w:r w:rsidR="00860116" w:rsidRPr="0055031D" w:rsidDel="000F279C">
          <w:rPr>
            <w:rFonts w:ascii="Times New Roman" w:hAnsi="Times New Roman" w:cs="Times New Roman"/>
            <w:b/>
            <w:bCs/>
            <w:sz w:val="24"/>
            <w:szCs w:val="24"/>
            <w:lang w:val="en-GB"/>
          </w:rPr>
          <w:delText>:</w:delText>
        </w:r>
      </w:del>
      <w:ins w:id="20" w:author="ELİF" w:date="2013-03-21T09:32:00Z">
        <w:r w:rsidR="000F279C">
          <w:rPr>
            <w:rFonts w:ascii="Times New Roman" w:hAnsi="Times New Roman" w:cs="Times New Roman"/>
            <w:b/>
            <w:bCs/>
            <w:sz w:val="24"/>
            <w:szCs w:val="24"/>
            <w:lang w:val="en-GB"/>
          </w:rPr>
          <w:t xml:space="preserve"> (do not use a colon after titles)</w:t>
        </w:r>
      </w:ins>
    </w:p>
    <w:p w:rsidR="00107CA5" w:rsidRPr="0055031D" w:rsidRDefault="00107CA5" w:rsidP="002D33CF">
      <w:pPr>
        <w:spacing w:after="0"/>
        <w:rPr>
          <w:rFonts w:ascii="Times New Roman" w:hAnsi="Times New Roman" w:cs="Times New Roman"/>
          <w:sz w:val="24"/>
          <w:szCs w:val="24"/>
          <w:lang w:val="en-GB"/>
        </w:rPr>
      </w:pPr>
    </w:p>
    <w:p w:rsidR="00684F1B" w:rsidRPr="0055031D" w:rsidRDefault="00327BB2" w:rsidP="00A623FD">
      <w:pPr>
        <w:jc w:val="both"/>
        <w:rPr>
          <w:rFonts w:ascii="Times New Roman" w:hAnsi="Times New Roman" w:cs="Times New Roman"/>
          <w:sz w:val="24"/>
          <w:szCs w:val="24"/>
          <w:lang w:val="en-GB"/>
        </w:rPr>
      </w:pPr>
      <w:r w:rsidRPr="0055031D">
        <w:rPr>
          <w:rFonts w:ascii="Times New Roman" w:hAnsi="Times New Roman" w:cs="Times New Roman"/>
          <w:sz w:val="24"/>
          <w:szCs w:val="24"/>
          <w:lang w:val="en-GB"/>
        </w:rPr>
        <w:t>Nowadays</w:t>
      </w:r>
      <w:r w:rsidR="00E52E5F" w:rsidRPr="0055031D">
        <w:rPr>
          <w:rFonts w:ascii="Times New Roman" w:hAnsi="Times New Roman" w:cs="Times New Roman"/>
          <w:sz w:val="24"/>
          <w:szCs w:val="24"/>
          <w:lang w:val="en-GB"/>
        </w:rPr>
        <w:t>, a lot of people know that is not enough to know just on</w:t>
      </w:r>
      <w:r w:rsidR="009C219D" w:rsidRPr="0055031D">
        <w:rPr>
          <w:rFonts w:ascii="Times New Roman" w:hAnsi="Times New Roman" w:cs="Times New Roman"/>
          <w:sz w:val="24"/>
          <w:szCs w:val="24"/>
          <w:lang w:val="en-GB"/>
        </w:rPr>
        <w:t>e</w:t>
      </w:r>
      <w:r w:rsidR="00860116" w:rsidRPr="0055031D">
        <w:rPr>
          <w:rFonts w:ascii="Times New Roman" w:hAnsi="Times New Roman" w:cs="Times New Roman"/>
          <w:sz w:val="24"/>
          <w:szCs w:val="24"/>
          <w:lang w:val="en-GB"/>
        </w:rPr>
        <w:t xml:space="preserve"> foreign</w:t>
      </w:r>
      <w:r w:rsidR="00E52E5F" w:rsidRPr="0055031D">
        <w:rPr>
          <w:rFonts w:ascii="Times New Roman" w:hAnsi="Times New Roman" w:cs="Times New Roman"/>
          <w:sz w:val="24"/>
          <w:szCs w:val="24"/>
          <w:lang w:val="en-GB"/>
        </w:rPr>
        <w:t xml:space="preserve"> language.</w:t>
      </w:r>
      <w:r w:rsidR="00860116" w:rsidRPr="0055031D">
        <w:rPr>
          <w:rFonts w:ascii="Times New Roman" w:hAnsi="Times New Roman" w:cs="Times New Roman"/>
          <w:sz w:val="24"/>
          <w:szCs w:val="24"/>
          <w:lang w:val="en-GB"/>
        </w:rPr>
        <w:t xml:space="preserve"> </w:t>
      </w:r>
      <w:r w:rsidR="008F202F" w:rsidRPr="0055031D">
        <w:rPr>
          <w:rFonts w:ascii="Times New Roman" w:hAnsi="Times New Roman" w:cs="Times New Roman"/>
          <w:sz w:val="24"/>
          <w:szCs w:val="24"/>
          <w:lang w:val="en-GB"/>
        </w:rPr>
        <w:t xml:space="preserve">Language is the first and direct way </w:t>
      </w:r>
      <w:r w:rsidR="002C4EAB" w:rsidRPr="0055031D">
        <w:rPr>
          <w:rFonts w:ascii="Times New Roman" w:hAnsi="Times New Roman" w:cs="Times New Roman"/>
          <w:sz w:val="24"/>
          <w:szCs w:val="24"/>
          <w:lang w:val="en-GB"/>
        </w:rPr>
        <w:t>to communicate with other people.</w:t>
      </w:r>
      <w:r w:rsidR="002111B8" w:rsidRPr="0055031D">
        <w:rPr>
          <w:rFonts w:ascii="Times New Roman" w:hAnsi="Times New Roman" w:cs="Times New Roman"/>
          <w:sz w:val="24"/>
          <w:szCs w:val="24"/>
          <w:lang w:val="en-GB"/>
        </w:rPr>
        <w:t xml:space="preserve"> </w:t>
      </w:r>
      <w:ins w:id="21" w:author="ELİF" w:date="2013-03-21T09:33:00Z">
        <w:r w:rsidR="000F279C">
          <w:rPr>
            <w:rFonts w:ascii="Times New Roman" w:hAnsi="Times New Roman" w:cs="Times New Roman"/>
            <w:sz w:val="24"/>
            <w:szCs w:val="24"/>
            <w:lang w:val="en-GB"/>
          </w:rPr>
          <w:t>M</w:t>
        </w:r>
      </w:ins>
      <w:del w:id="22" w:author="ELİF" w:date="2013-03-21T09:33:00Z">
        <w:r w:rsidR="00D025FA" w:rsidRPr="0055031D" w:rsidDel="000F279C">
          <w:rPr>
            <w:rFonts w:ascii="Times New Roman" w:hAnsi="Times New Roman" w:cs="Times New Roman"/>
            <w:sz w:val="24"/>
            <w:szCs w:val="24"/>
            <w:lang w:val="en-GB"/>
          </w:rPr>
          <w:delText>The</w:delText>
        </w:r>
      </w:del>
      <w:r w:rsidR="00D025FA" w:rsidRPr="0055031D">
        <w:rPr>
          <w:rFonts w:ascii="Times New Roman" w:hAnsi="Times New Roman" w:cs="Times New Roman"/>
          <w:sz w:val="24"/>
          <w:szCs w:val="24"/>
          <w:lang w:val="en-GB"/>
        </w:rPr>
        <w:t xml:space="preserve"> most people have learned in addition to their native language a foreign language. We call them </w:t>
      </w:r>
      <w:del w:id="23" w:author="ELİF" w:date="2013-03-21T09:33:00Z">
        <w:r w:rsidR="00D025FA" w:rsidRPr="0055031D" w:rsidDel="000F279C">
          <w:rPr>
            <w:rFonts w:ascii="Times New Roman" w:hAnsi="Times New Roman" w:cs="Times New Roman"/>
            <w:sz w:val="24"/>
            <w:szCs w:val="24"/>
            <w:lang w:val="en-GB"/>
          </w:rPr>
          <w:delText>as</w:delText>
        </w:r>
      </w:del>
      <w:r w:rsidR="00D025FA" w:rsidRPr="0055031D">
        <w:rPr>
          <w:rFonts w:ascii="Times New Roman" w:hAnsi="Times New Roman" w:cs="Times New Roman"/>
          <w:sz w:val="24"/>
          <w:szCs w:val="24"/>
          <w:lang w:val="en-GB"/>
        </w:rPr>
        <w:t xml:space="preserve"> “Second Language Learner”. </w:t>
      </w:r>
      <w:r w:rsidR="009C219D" w:rsidRPr="0055031D">
        <w:rPr>
          <w:rFonts w:ascii="Times New Roman" w:hAnsi="Times New Roman" w:cs="Times New Roman"/>
          <w:sz w:val="24"/>
          <w:szCs w:val="24"/>
          <w:lang w:val="en-GB"/>
        </w:rPr>
        <w:t>There are seven billion people who live on the world and we know that English is the world language</w:t>
      </w:r>
      <w:r w:rsidR="002D4AFF" w:rsidRPr="0055031D">
        <w:rPr>
          <w:rFonts w:ascii="Times New Roman" w:hAnsi="Times New Roman" w:cs="Times New Roman"/>
          <w:sz w:val="24"/>
          <w:szCs w:val="24"/>
          <w:lang w:val="en-GB"/>
        </w:rPr>
        <w:t>. A lot of people think that you can communicate with English all over the world. B</w:t>
      </w:r>
      <w:r w:rsidR="009C219D" w:rsidRPr="0055031D">
        <w:rPr>
          <w:rFonts w:ascii="Times New Roman" w:hAnsi="Times New Roman" w:cs="Times New Roman"/>
          <w:sz w:val="24"/>
          <w:szCs w:val="24"/>
          <w:lang w:val="en-GB"/>
        </w:rPr>
        <w:t>ut</w:t>
      </w:r>
      <w:r w:rsidR="002D4AFF" w:rsidRPr="0055031D">
        <w:rPr>
          <w:rFonts w:ascii="Times New Roman" w:hAnsi="Times New Roman" w:cs="Times New Roman"/>
          <w:sz w:val="24"/>
          <w:szCs w:val="24"/>
          <w:lang w:val="en-GB"/>
        </w:rPr>
        <w:t xml:space="preserve"> this is totally wrong because </w:t>
      </w:r>
      <w:r w:rsidR="009C219D" w:rsidRPr="0055031D">
        <w:rPr>
          <w:rFonts w:ascii="Times New Roman" w:hAnsi="Times New Roman" w:cs="Times New Roman"/>
          <w:sz w:val="24"/>
          <w:szCs w:val="24"/>
          <w:lang w:val="en-GB"/>
        </w:rPr>
        <w:t xml:space="preserve">only 1 billion people speak English in the world. What about the other 6 billion people? </w:t>
      </w:r>
      <w:r w:rsidR="00241488" w:rsidRPr="0055031D">
        <w:rPr>
          <w:rFonts w:ascii="Times New Roman" w:hAnsi="Times New Roman" w:cs="Times New Roman"/>
          <w:sz w:val="24"/>
          <w:szCs w:val="24"/>
          <w:lang w:val="en-GB"/>
        </w:rPr>
        <w:t xml:space="preserve">How will we </w:t>
      </w:r>
      <w:r w:rsidR="00B45879" w:rsidRPr="0055031D">
        <w:rPr>
          <w:rFonts w:ascii="Times New Roman" w:hAnsi="Times New Roman" w:cs="Times New Roman"/>
          <w:sz w:val="24"/>
          <w:szCs w:val="24"/>
          <w:lang w:val="en-GB"/>
        </w:rPr>
        <w:t xml:space="preserve">communicate with </w:t>
      </w:r>
      <w:del w:id="24" w:author="ELİF" w:date="2013-03-21T09:33:00Z">
        <w:r w:rsidR="00B45879" w:rsidRPr="0055031D" w:rsidDel="000F279C">
          <w:rPr>
            <w:rFonts w:ascii="Times New Roman" w:hAnsi="Times New Roman" w:cs="Times New Roman"/>
            <w:sz w:val="24"/>
            <w:szCs w:val="24"/>
            <w:lang w:val="en-GB"/>
          </w:rPr>
          <w:delText xml:space="preserve">this </w:delText>
        </w:r>
      </w:del>
      <w:ins w:id="25" w:author="ELİF" w:date="2013-03-21T09:33:00Z">
        <w:r w:rsidR="000F279C">
          <w:rPr>
            <w:rFonts w:ascii="Times New Roman" w:hAnsi="Times New Roman" w:cs="Times New Roman"/>
            <w:sz w:val="24"/>
            <w:szCs w:val="24"/>
            <w:lang w:val="en-GB"/>
          </w:rPr>
          <w:t>these</w:t>
        </w:r>
        <w:r w:rsidR="000F279C" w:rsidRPr="0055031D">
          <w:rPr>
            <w:rFonts w:ascii="Times New Roman" w:hAnsi="Times New Roman" w:cs="Times New Roman"/>
            <w:sz w:val="24"/>
            <w:szCs w:val="24"/>
            <w:lang w:val="en-GB"/>
          </w:rPr>
          <w:t xml:space="preserve"> </w:t>
        </w:r>
      </w:ins>
      <w:r w:rsidR="00B45879" w:rsidRPr="0055031D">
        <w:rPr>
          <w:rFonts w:ascii="Times New Roman" w:hAnsi="Times New Roman" w:cs="Times New Roman"/>
          <w:sz w:val="24"/>
          <w:szCs w:val="24"/>
          <w:lang w:val="en-GB"/>
        </w:rPr>
        <w:t>people</w:t>
      </w:r>
      <w:r w:rsidR="00D025FA" w:rsidRPr="0055031D">
        <w:rPr>
          <w:rFonts w:ascii="Times New Roman" w:hAnsi="Times New Roman" w:cs="Times New Roman"/>
          <w:sz w:val="24"/>
          <w:szCs w:val="24"/>
          <w:lang w:val="en-GB"/>
        </w:rPr>
        <w:t xml:space="preserve"> if these people don’t </w:t>
      </w:r>
      <w:r w:rsidR="004D314F" w:rsidRPr="0055031D">
        <w:rPr>
          <w:rFonts w:ascii="Times New Roman" w:hAnsi="Times New Roman" w:cs="Times New Roman"/>
          <w:sz w:val="24"/>
          <w:szCs w:val="24"/>
          <w:lang w:val="en-GB"/>
        </w:rPr>
        <w:t>speak English?</w:t>
      </w:r>
      <w:r w:rsidR="00B45879" w:rsidRPr="0055031D">
        <w:rPr>
          <w:rFonts w:ascii="Times New Roman" w:hAnsi="Times New Roman" w:cs="Times New Roman"/>
          <w:sz w:val="24"/>
          <w:szCs w:val="24"/>
          <w:lang w:val="en-GB"/>
        </w:rPr>
        <w:t xml:space="preserve"> </w:t>
      </w:r>
      <w:r w:rsidR="0098232E" w:rsidRPr="0055031D">
        <w:rPr>
          <w:rFonts w:ascii="Times New Roman" w:hAnsi="Times New Roman" w:cs="Times New Roman"/>
          <w:sz w:val="24"/>
          <w:szCs w:val="24"/>
          <w:lang w:val="en-GB"/>
        </w:rPr>
        <w:t xml:space="preserve">So, we can </w:t>
      </w:r>
      <w:r w:rsidR="00413C3E" w:rsidRPr="0055031D">
        <w:rPr>
          <w:rFonts w:ascii="Times New Roman" w:hAnsi="Times New Roman" w:cs="Times New Roman"/>
          <w:sz w:val="24"/>
          <w:szCs w:val="24"/>
          <w:lang w:val="en-GB"/>
        </w:rPr>
        <w:t xml:space="preserve">see that </w:t>
      </w:r>
      <w:r w:rsidR="00B45879" w:rsidRPr="0055031D">
        <w:rPr>
          <w:rFonts w:ascii="Times New Roman" w:hAnsi="Times New Roman" w:cs="Times New Roman"/>
          <w:sz w:val="24"/>
          <w:szCs w:val="24"/>
          <w:lang w:val="en-GB"/>
        </w:rPr>
        <w:t xml:space="preserve">to </w:t>
      </w:r>
      <w:del w:id="26" w:author="ELİF" w:date="2013-03-21T09:33:00Z">
        <w:r w:rsidR="00B45879" w:rsidRPr="0055031D" w:rsidDel="000F279C">
          <w:rPr>
            <w:rFonts w:ascii="Times New Roman" w:hAnsi="Times New Roman" w:cs="Times New Roman"/>
            <w:sz w:val="24"/>
            <w:szCs w:val="24"/>
            <w:lang w:val="en-GB"/>
          </w:rPr>
          <w:delText xml:space="preserve">know </w:delText>
        </w:r>
      </w:del>
      <w:ins w:id="27" w:author="ELİF" w:date="2013-03-21T09:33:00Z">
        <w:r w:rsidR="000F279C">
          <w:rPr>
            <w:rFonts w:ascii="Times New Roman" w:hAnsi="Times New Roman" w:cs="Times New Roman"/>
            <w:sz w:val="24"/>
            <w:szCs w:val="24"/>
            <w:lang w:val="en-GB"/>
          </w:rPr>
          <w:t>speak</w:t>
        </w:r>
        <w:r w:rsidR="000F279C" w:rsidRPr="0055031D">
          <w:rPr>
            <w:rFonts w:ascii="Times New Roman" w:hAnsi="Times New Roman" w:cs="Times New Roman"/>
            <w:sz w:val="24"/>
            <w:szCs w:val="24"/>
            <w:lang w:val="en-GB"/>
          </w:rPr>
          <w:t xml:space="preserve"> </w:t>
        </w:r>
      </w:ins>
      <w:r w:rsidR="00B45879" w:rsidRPr="0055031D">
        <w:rPr>
          <w:rFonts w:ascii="Times New Roman" w:hAnsi="Times New Roman" w:cs="Times New Roman"/>
          <w:sz w:val="24"/>
          <w:szCs w:val="24"/>
          <w:lang w:val="en-GB"/>
        </w:rPr>
        <w:t xml:space="preserve">just one language </w:t>
      </w:r>
      <w:r w:rsidR="00241488" w:rsidRPr="0055031D">
        <w:rPr>
          <w:rFonts w:ascii="Times New Roman" w:hAnsi="Times New Roman" w:cs="Times New Roman"/>
          <w:sz w:val="24"/>
          <w:szCs w:val="24"/>
          <w:lang w:val="en-GB"/>
        </w:rPr>
        <w:t>even it is the most spoken language in the world</w:t>
      </w:r>
      <w:r w:rsidR="004D314F" w:rsidRPr="0055031D">
        <w:rPr>
          <w:rFonts w:ascii="Times New Roman" w:hAnsi="Times New Roman" w:cs="Times New Roman"/>
          <w:sz w:val="24"/>
          <w:szCs w:val="24"/>
          <w:lang w:val="en-GB"/>
        </w:rPr>
        <w:t xml:space="preserve"> cannot help</w:t>
      </w:r>
      <w:r w:rsidR="002D4AFF" w:rsidRPr="0055031D">
        <w:rPr>
          <w:rFonts w:ascii="Times New Roman" w:hAnsi="Times New Roman" w:cs="Times New Roman"/>
          <w:sz w:val="24"/>
          <w:szCs w:val="24"/>
          <w:lang w:val="en-GB"/>
        </w:rPr>
        <w:t xml:space="preserve"> us</w:t>
      </w:r>
      <w:r w:rsidR="00241488" w:rsidRPr="0055031D">
        <w:rPr>
          <w:rFonts w:ascii="Times New Roman" w:hAnsi="Times New Roman" w:cs="Times New Roman"/>
          <w:sz w:val="24"/>
          <w:szCs w:val="24"/>
          <w:lang w:val="en-GB"/>
        </w:rPr>
        <w:t xml:space="preserve"> in su</w:t>
      </w:r>
      <w:r w:rsidR="004D314F" w:rsidRPr="0055031D">
        <w:rPr>
          <w:rFonts w:ascii="Times New Roman" w:hAnsi="Times New Roman" w:cs="Times New Roman"/>
          <w:sz w:val="24"/>
          <w:szCs w:val="24"/>
          <w:lang w:val="en-GB"/>
        </w:rPr>
        <w:t xml:space="preserve">ch a situation. </w:t>
      </w:r>
      <w:r w:rsidR="00E818AB" w:rsidRPr="0055031D">
        <w:rPr>
          <w:rFonts w:ascii="Times New Roman" w:hAnsi="Times New Roman" w:cs="Times New Roman"/>
          <w:sz w:val="24"/>
          <w:szCs w:val="24"/>
          <w:lang w:val="en-GB"/>
        </w:rPr>
        <w:t>We understand that there is a need for</w:t>
      </w:r>
      <w:r w:rsidR="00D025FA" w:rsidRPr="0055031D">
        <w:rPr>
          <w:rFonts w:ascii="Times New Roman" w:hAnsi="Times New Roman" w:cs="Times New Roman"/>
          <w:sz w:val="24"/>
          <w:szCs w:val="24"/>
          <w:lang w:val="en-GB"/>
        </w:rPr>
        <w:t xml:space="preserve"> </w:t>
      </w:r>
      <w:r w:rsidR="00C81DEC" w:rsidRPr="0055031D">
        <w:rPr>
          <w:rFonts w:ascii="Times New Roman" w:hAnsi="Times New Roman" w:cs="Times New Roman"/>
          <w:sz w:val="24"/>
          <w:szCs w:val="24"/>
          <w:lang w:val="en-GB"/>
        </w:rPr>
        <w:t>an</w:t>
      </w:r>
      <w:r w:rsidR="00D025FA" w:rsidRPr="0055031D">
        <w:rPr>
          <w:rFonts w:ascii="Times New Roman" w:hAnsi="Times New Roman" w:cs="Times New Roman"/>
          <w:sz w:val="24"/>
          <w:szCs w:val="24"/>
          <w:lang w:val="en-GB"/>
        </w:rPr>
        <w:t>other foreign</w:t>
      </w:r>
      <w:r w:rsidR="00735C74" w:rsidRPr="0055031D">
        <w:rPr>
          <w:rFonts w:ascii="Times New Roman" w:hAnsi="Times New Roman" w:cs="Times New Roman"/>
          <w:sz w:val="24"/>
          <w:szCs w:val="24"/>
          <w:lang w:val="en-GB"/>
        </w:rPr>
        <w:t xml:space="preserve"> language</w:t>
      </w:r>
      <w:r w:rsidR="00806E36" w:rsidRPr="0055031D">
        <w:rPr>
          <w:rFonts w:ascii="Times New Roman" w:hAnsi="Times New Roman" w:cs="Times New Roman"/>
          <w:sz w:val="24"/>
          <w:szCs w:val="24"/>
          <w:lang w:val="en-GB"/>
        </w:rPr>
        <w:t xml:space="preserve">. </w:t>
      </w:r>
      <w:r w:rsidR="000863FD" w:rsidRPr="0055031D">
        <w:rPr>
          <w:rFonts w:ascii="Times New Roman" w:hAnsi="Times New Roman" w:cs="Times New Roman"/>
          <w:sz w:val="24"/>
          <w:szCs w:val="24"/>
          <w:lang w:val="en-GB"/>
        </w:rPr>
        <w:t>Especially</w:t>
      </w:r>
      <w:ins w:id="28" w:author="ELİF" w:date="2013-03-21T09:33:00Z">
        <w:r w:rsidR="000F279C">
          <w:rPr>
            <w:rFonts w:ascii="Times New Roman" w:hAnsi="Times New Roman" w:cs="Times New Roman"/>
            <w:sz w:val="24"/>
            <w:szCs w:val="24"/>
            <w:lang w:val="en-GB"/>
          </w:rPr>
          <w:t>,</w:t>
        </w:r>
      </w:ins>
      <w:r w:rsidR="00413C3E" w:rsidRPr="0055031D">
        <w:rPr>
          <w:rFonts w:ascii="Times New Roman" w:hAnsi="Times New Roman" w:cs="Times New Roman"/>
          <w:sz w:val="24"/>
          <w:szCs w:val="24"/>
          <w:lang w:val="en-GB"/>
        </w:rPr>
        <w:t xml:space="preserve"> the</w:t>
      </w:r>
      <w:r w:rsidR="000863FD" w:rsidRPr="0055031D">
        <w:rPr>
          <w:rFonts w:ascii="Times New Roman" w:hAnsi="Times New Roman" w:cs="Times New Roman"/>
          <w:sz w:val="24"/>
          <w:szCs w:val="24"/>
          <w:lang w:val="en-GB"/>
        </w:rPr>
        <w:t xml:space="preserve"> companies are </w:t>
      </w:r>
      <w:r w:rsidR="00806E36" w:rsidRPr="0055031D">
        <w:rPr>
          <w:rFonts w:ascii="Times New Roman" w:hAnsi="Times New Roman" w:cs="Times New Roman"/>
          <w:sz w:val="24"/>
          <w:szCs w:val="24"/>
          <w:lang w:val="en-GB"/>
        </w:rPr>
        <w:t xml:space="preserve">putting </w:t>
      </w:r>
      <w:r w:rsidR="000863FD" w:rsidRPr="0055031D">
        <w:rPr>
          <w:rFonts w:ascii="Times New Roman" w:hAnsi="Times New Roman" w:cs="Times New Roman"/>
          <w:sz w:val="24"/>
          <w:szCs w:val="24"/>
          <w:lang w:val="en-GB"/>
        </w:rPr>
        <w:t xml:space="preserve">a great value of language skills. </w:t>
      </w:r>
      <w:r w:rsidR="00C81DEC" w:rsidRPr="0055031D">
        <w:rPr>
          <w:rFonts w:ascii="Times New Roman" w:hAnsi="Times New Roman" w:cs="Times New Roman"/>
          <w:sz w:val="24"/>
          <w:szCs w:val="24"/>
          <w:lang w:val="en-US"/>
        </w:rPr>
        <w:t>If you study</w:t>
      </w:r>
      <w:del w:id="29" w:author="ELİF" w:date="2013-03-21T09:33:00Z">
        <w:r w:rsidR="00C81DEC" w:rsidRPr="0055031D" w:rsidDel="000F279C">
          <w:rPr>
            <w:rFonts w:ascii="Times New Roman" w:hAnsi="Times New Roman" w:cs="Times New Roman"/>
            <w:sz w:val="24"/>
            <w:szCs w:val="24"/>
            <w:lang w:val="en-US"/>
          </w:rPr>
          <w:delText>ing</w:delText>
        </w:r>
      </w:del>
      <w:r w:rsidR="00D20424" w:rsidRPr="0055031D">
        <w:rPr>
          <w:rFonts w:ascii="Times New Roman" w:hAnsi="Times New Roman" w:cs="Times New Roman"/>
          <w:sz w:val="24"/>
          <w:szCs w:val="24"/>
          <w:lang w:val="en-US"/>
        </w:rPr>
        <w:t xml:space="preserve"> the </w:t>
      </w:r>
      <w:ins w:id="30" w:author="ELİF" w:date="2013-03-21T09:34:00Z">
        <w:r w:rsidR="000F279C">
          <w:rPr>
            <w:rFonts w:ascii="Times New Roman" w:hAnsi="Times New Roman" w:cs="Times New Roman"/>
            <w:sz w:val="24"/>
            <w:szCs w:val="24"/>
            <w:lang w:val="en-US"/>
          </w:rPr>
          <w:t xml:space="preserve">job </w:t>
        </w:r>
      </w:ins>
      <w:r w:rsidR="00D20424" w:rsidRPr="0055031D">
        <w:rPr>
          <w:rFonts w:ascii="Times New Roman" w:hAnsi="Times New Roman" w:cs="Times New Roman"/>
          <w:sz w:val="24"/>
          <w:szCs w:val="24"/>
          <w:lang w:val="en-US"/>
        </w:rPr>
        <w:t>advertisements in the newspapers or on the Internet, you will see that</w:t>
      </w:r>
      <w:r w:rsidR="00D20424" w:rsidRPr="0055031D">
        <w:rPr>
          <w:rFonts w:ascii="Times New Roman" w:hAnsi="Times New Roman" w:cs="Times New Roman"/>
          <w:sz w:val="24"/>
          <w:szCs w:val="24"/>
          <w:lang w:val="en-GB"/>
        </w:rPr>
        <w:t xml:space="preserve"> t</w:t>
      </w:r>
      <w:r w:rsidR="000863FD" w:rsidRPr="0055031D">
        <w:rPr>
          <w:rFonts w:ascii="Times New Roman" w:hAnsi="Times New Roman" w:cs="Times New Roman"/>
          <w:sz w:val="24"/>
          <w:szCs w:val="24"/>
          <w:lang w:val="en-GB"/>
        </w:rPr>
        <w:t xml:space="preserve">hey are preferring people who can speak more than one </w:t>
      </w:r>
      <w:r w:rsidR="00D025FA" w:rsidRPr="0055031D">
        <w:rPr>
          <w:rFonts w:ascii="Times New Roman" w:hAnsi="Times New Roman" w:cs="Times New Roman"/>
          <w:sz w:val="24"/>
          <w:szCs w:val="24"/>
          <w:lang w:val="en-GB"/>
        </w:rPr>
        <w:t>language</w:t>
      </w:r>
      <w:r w:rsidR="000863FD" w:rsidRPr="0055031D">
        <w:rPr>
          <w:rFonts w:ascii="Times New Roman" w:hAnsi="Times New Roman" w:cs="Times New Roman"/>
          <w:sz w:val="24"/>
          <w:szCs w:val="24"/>
          <w:lang w:val="en-GB"/>
        </w:rPr>
        <w:t xml:space="preserve">. </w:t>
      </w:r>
      <w:r w:rsidR="00D20424" w:rsidRPr="0055031D">
        <w:rPr>
          <w:rFonts w:ascii="Times New Roman" w:hAnsi="Times New Roman" w:cs="Times New Roman"/>
          <w:sz w:val="24"/>
          <w:szCs w:val="24"/>
          <w:lang w:val="en-GB"/>
        </w:rPr>
        <w:t xml:space="preserve">Another example is that </w:t>
      </w:r>
      <w:r w:rsidR="00806E36" w:rsidRPr="0055031D">
        <w:rPr>
          <w:rFonts w:ascii="Times New Roman" w:hAnsi="Times New Roman" w:cs="Times New Roman"/>
          <w:sz w:val="24"/>
          <w:szCs w:val="24"/>
          <w:lang w:val="en-GB"/>
        </w:rPr>
        <w:t>you</w:t>
      </w:r>
      <w:r w:rsidR="000863FD" w:rsidRPr="0055031D">
        <w:rPr>
          <w:rFonts w:ascii="Times New Roman" w:hAnsi="Times New Roman" w:cs="Times New Roman"/>
          <w:sz w:val="24"/>
          <w:szCs w:val="24"/>
          <w:lang w:val="en-GB"/>
        </w:rPr>
        <w:t xml:space="preserve"> shouldn’t </w:t>
      </w:r>
      <w:ins w:id="31" w:author="ELİF" w:date="2013-03-21T09:34:00Z">
        <w:r w:rsidR="000F279C">
          <w:rPr>
            <w:rFonts w:ascii="Times New Roman" w:hAnsi="Times New Roman" w:cs="Times New Roman"/>
            <w:sz w:val="24"/>
            <w:szCs w:val="24"/>
            <w:lang w:val="en-GB"/>
          </w:rPr>
          <w:t xml:space="preserve">be </w:t>
        </w:r>
      </w:ins>
      <w:r w:rsidR="000863FD" w:rsidRPr="0055031D">
        <w:rPr>
          <w:rFonts w:ascii="Times New Roman" w:hAnsi="Times New Roman" w:cs="Times New Roman"/>
          <w:sz w:val="24"/>
          <w:szCs w:val="24"/>
          <w:lang w:val="en-GB"/>
        </w:rPr>
        <w:t>surprise</w:t>
      </w:r>
      <w:ins w:id="32" w:author="ELİF" w:date="2013-03-21T09:34:00Z">
        <w:r w:rsidR="000F279C">
          <w:rPr>
            <w:rFonts w:ascii="Times New Roman" w:hAnsi="Times New Roman" w:cs="Times New Roman"/>
            <w:sz w:val="24"/>
            <w:szCs w:val="24"/>
            <w:lang w:val="en-GB"/>
          </w:rPr>
          <w:t>d</w:t>
        </w:r>
      </w:ins>
      <w:r w:rsidR="000863FD" w:rsidRPr="0055031D">
        <w:rPr>
          <w:rFonts w:ascii="Times New Roman" w:hAnsi="Times New Roman" w:cs="Times New Roman"/>
          <w:sz w:val="24"/>
          <w:szCs w:val="24"/>
          <w:lang w:val="en-GB"/>
        </w:rPr>
        <w:t xml:space="preserve"> if you get in a job interview a question like this “How many lang</w:t>
      </w:r>
      <w:r w:rsidR="0088169A" w:rsidRPr="0055031D">
        <w:rPr>
          <w:rFonts w:ascii="Times New Roman" w:hAnsi="Times New Roman" w:cs="Times New Roman"/>
          <w:sz w:val="24"/>
          <w:szCs w:val="24"/>
          <w:lang w:val="en-GB"/>
        </w:rPr>
        <w:t>uages can you speak?”</w:t>
      </w:r>
      <w:r w:rsidR="009A1337" w:rsidRPr="0055031D">
        <w:rPr>
          <w:rFonts w:ascii="Times New Roman" w:hAnsi="Times New Roman" w:cs="Times New Roman"/>
          <w:sz w:val="24"/>
          <w:szCs w:val="24"/>
          <w:lang w:val="en-GB"/>
        </w:rPr>
        <w:t xml:space="preserve"> </w:t>
      </w:r>
      <w:r w:rsidR="00C81DEC" w:rsidRPr="0055031D">
        <w:rPr>
          <w:rFonts w:ascii="Times New Roman" w:hAnsi="Times New Roman" w:cs="Times New Roman"/>
          <w:sz w:val="24"/>
          <w:szCs w:val="24"/>
          <w:lang w:val="en-GB"/>
        </w:rPr>
        <w:t>Languages have become a</w:t>
      </w:r>
      <w:r w:rsidR="00A623FD" w:rsidRPr="0055031D">
        <w:rPr>
          <w:rFonts w:ascii="Times New Roman" w:hAnsi="Times New Roman" w:cs="Times New Roman"/>
          <w:sz w:val="24"/>
          <w:szCs w:val="24"/>
          <w:lang w:val="en-GB"/>
        </w:rPr>
        <w:t>n</w:t>
      </w:r>
      <w:r w:rsidR="00C81DEC" w:rsidRPr="0055031D">
        <w:rPr>
          <w:rFonts w:ascii="Times New Roman" w:hAnsi="Times New Roman" w:cs="Times New Roman"/>
          <w:sz w:val="24"/>
          <w:szCs w:val="24"/>
          <w:lang w:val="en-GB"/>
        </w:rPr>
        <w:t xml:space="preserve"> important part of our lives and it is impossible to think </w:t>
      </w:r>
      <w:ins w:id="33" w:author="ELİF" w:date="2013-03-21T09:34:00Z">
        <w:r w:rsidR="000F279C">
          <w:rPr>
            <w:rFonts w:ascii="Times New Roman" w:hAnsi="Times New Roman" w:cs="Times New Roman"/>
            <w:sz w:val="24"/>
            <w:szCs w:val="24"/>
            <w:lang w:val="en-GB"/>
          </w:rPr>
          <w:t>a life without them</w:t>
        </w:r>
      </w:ins>
      <w:del w:id="34" w:author="ELİF" w:date="2013-03-21T09:34:00Z">
        <w:r w:rsidR="00C81DEC" w:rsidRPr="0055031D" w:rsidDel="000F279C">
          <w:rPr>
            <w:rFonts w:ascii="Times New Roman" w:hAnsi="Times New Roman" w:cs="Times New Roman"/>
            <w:sz w:val="24"/>
            <w:szCs w:val="24"/>
            <w:lang w:val="en-GB"/>
          </w:rPr>
          <w:delText>them away</w:delText>
        </w:r>
      </w:del>
      <w:r w:rsidR="00C81DEC" w:rsidRPr="0055031D">
        <w:rPr>
          <w:rFonts w:ascii="Times New Roman" w:hAnsi="Times New Roman" w:cs="Times New Roman"/>
          <w:sz w:val="24"/>
          <w:szCs w:val="24"/>
          <w:lang w:val="en-GB"/>
        </w:rPr>
        <w:t xml:space="preserve">. </w:t>
      </w:r>
      <w:r w:rsidRPr="0055031D">
        <w:rPr>
          <w:rFonts w:ascii="Times New Roman" w:hAnsi="Times New Roman" w:cs="Times New Roman"/>
          <w:sz w:val="24"/>
          <w:szCs w:val="24"/>
          <w:lang w:val="en-GB"/>
        </w:rPr>
        <w:t xml:space="preserve">There is a saying in </w:t>
      </w:r>
      <w:r w:rsidR="00E03739" w:rsidRPr="0055031D">
        <w:rPr>
          <w:rFonts w:ascii="Times New Roman" w:hAnsi="Times New Roman" w:cs="Times New Roman"/>
          <w:sz w:val="24"/>
          <w:szCs w:val="24"/>
          <w:lang w:val="en-GB"/>
        </w:rPr>
        <w:t>Turkish,</w:t>
      </w:r>
      <w:r w:rsidR="00D025FA" w:rsidRPr="0055031D">
        <w:rPr>
          <w:rFonts w:ascii="Times New Roman" w:hAnsi="Times New Roman" w:cs="Times New Roman"/>
          <w:sz w:val="24"/>
          <w:szCs w:val="24"/>
          <w:lang w:val="en-GB"/>
        </w:rPr>
        <w:t xml:space="preserve"> “A person </w:t>
      </w:r>
      <w:r w:rsidR="00E03739" w:rsidRPr="0055031D">
        <w:rPr>
          <w:rFonts w:ascii="Times New Roman" w:hAnsi="Times New Roman" w:cs="Times New Roman"/>
          <w:sz w:val="24"/>
          <w:szCs w:val="24"/>
          <w:lang w:val="en-GB"/>
        </w:rPr>
        <w:t xml:space="preserve">who speaks a language is a person, a person who speaks two languages is worth two </w:t>
      </w:r>
      <w:ins w:id="35" w:author="ELİF" w:date="2013-03-21T09:34:00Z">
        <w:r w:rsidR="000F279C">
          <w:rPr>
            <w:rFonts w:ascii="Times New Roman" w:hAnsi="Times New Roman" w:cs="Times New Roman"/>
            <w:sz w:val="24"/>
            <w:szCs w:val="24"/>
            <w:lang w:val="en-GB"/>
          </w:rPr>
          <w:t>people</w:t>
        </w:r>
      </w:ins>
      <w:del w:id="36" w:author="ELİF" w:date="2013-03-21T09:34:00Z">
        <w:r w:rsidR="00C81DEC" w:rsidRPr="0055031D" w:rsidDel="000F279C">
          <w:rPr>
            <w:rFonts w:ascii="Times New Roman" w:hAnsi="Times New Roman" w:cs="Times New Roman"/>
            <w:sz w:val="24"/>
            <w:szCs w:val="24"/>
            <w:lang w:val="en-GB"/>
          </w:rPr>
          <w:delText>person</w:delText>
        </w:r>
      </w:del>
      <w:r w:rsidR="00D025FA" w:rsidRPr="0055031D">
        <w:rPr>
          <w:rFonts w:ascii="Times New Roman" w:hAnsi="Times New Roman" w:cs="Times New Roman"/>
          <w:sz w:val="24"/>
          <w:szCs w:val="24"/>
          <w:lang w:val="en-GB"/>
        </w:rPr>
        <w:t xml:space="preserve">, </w:t>
      </w:r>
      <w:proofErr w:type="gramStart"/>
      <w:r w:rsidR="00D025FA" w:rsidRPr="0055031D">
        <w:rPr>
          <w:rFonts w:ascii="Times New Roman" w:hAnsi="Times New Roman" w:cs="Times New Roman"/>
          <w:sz w:val="24"/>
          <w:szCs w:val="24"/>
          <w:lang w:val="en-GB"/>
        </w:rPr>
        <w:t>a</w:t>
      </w:r>
      <w:proofErr w:type="gramEnd"/>
      <w:r w:rsidR="00D025FA" w:rsidRPr="0055031D">
        <w:rPr>
          <w:rFonts w:ascii="Times New Roman" w:hAnsi="Times New Roman" w:cs="Times New Roman"/>
          <w:sz w:val="24"/>
          <w:szCs w:val="24"/>
          <w:lang w:val="en-GB"/>
        </w:rPr>
        <w:t xml:space="preserve"> person</w:t>
      </w:r>
      <w:r w:rsidR="00E03739" w:rsidRPr="0055031D">
        <w:rPr>
          <w:rFonts w:ascii="Times New Roman" w:hAnsi="Times New Roman" w:cs="Times New Roman"/>
          <w:sz w:val="24"/>
          <w:szCs w:val="24"/>
          <w:lang w:val="en-GB"/>
        </w:rPr>
        <w:t xml:space="preserve"> who speaks three is worth three </w:t>
      </w:r>
      <w:r w:rsidR="00D65673" w:rsidRPr="0055031D">
        <w:rPr>
          <w:rFonts w:ascii="Times New Roman" w:hAnsi="Times New Roman" w:cs="Times New Roman"/>
          <w:sz w:val="24"/>
          <w:szCs w:val="24"/>
          <w:lang w:val="en-GB"/>
        </w:rPr>
        <w:t>people</w:t>
      </w:r>
      <w:r w:rsidR="00E03739" w:rsidRPr="0055031D">
        <w:rPr>
          <w:rFonts w:ascii="Times New Roman" w:hAnsi="Times New Roman" w:cs="Times New Roman"/>
          <w:sz w:val="24"/>
          <w:szCs w:val="24"/>
          <w:lang w:val="en-GB"/>
        </w:rPr>
        <w:t>.”</w:t>
      </w:r>
      <w:r w:rsidR="00D65673" w:rsidRPr="0055031D">
        <w:rPr>
          <w:rFonts w:ascii="Times New Roman" w:hAnsi="Times New Roman" w:cs="Times New Roman"/>
          <w:sz w:val="24"/>
          <w:szCs w:val="24"/>
          <w:lang w:val="en-GB"/>
        </w:rPr>
        <w:t xml:space="preserve"> This</w:t>
      </w:r>
      <w:r w:rsidR="00A061CF" w:rsidRPr="0055031D">
        <w:rPr>
          <w:rFonts w:ascii="Times New Roman" w:hAnsi="Times New Roman" w:cs="Times New Roman"/>
          <w:sz w:val="24"/>
          <w:szCs w:val="24"/>
          <w:lang w:val="en-GB"/>
        </w:rPr>
        <w:t xml:space="preserve"> idiom</w:t>
      </w:r>
      <w:r w:rsidR="00D65673" w:rsidRPr="0055031D">
        <w:rPr>
          <w:rFonts w:ascii="Times New Roman" w:hAnsi="Times New Roman" w:cs="Times New Roman"/>
          <w:sz w:val="24"/>
          <w:szCs w:val="24"/>
          <w:lang w:val="en-GB"/>
        </w:rPr>
        <w:t xml:space="preserve"> shows us </w:t>
      </w:r>
      <w:r w:rsidR="00D330D8" w:rsidRPr="0055031D">
        <w:rPr>
          <w:rFonts w:ascii="Times New Roman" w:hAnsi="Times New Roman" w:cs="Times New Roman"/>
          <w:sz w:val="24"/>
          <w:szCs w:val="24"/>
          <w:lang w:val="en-GB"/>
        </w:rPr>
        <w:t xml:space="preserve">that through </w:t>
      </w:r>
      <w:proofErr w:type="gramStart"/>
      <w:ins w:id="37" w:author="ELİF" w:date="2013-03-21T09:34:00Z">
        <w:r w:rsidR="000F279C">
          <w:rPr>
            <w:rFonts w:ascii="Times New Roman" w:hAnsi="Times New Roman" w:cs="Times New Roman"/>
            <w:sz w:val="24"/>
            <w:szCs w:val="24"/>
            <w:lang w:val="en-GB"/>
          </w:rPr>
          <w:t>peaking</w:t>
        </w:r>
      </w:ins>
      <w:proofErr w:type="gramEnd"/>
      <w:del w:id="38" w:author="ELİF" w:date="2013-03-21T09:34:00Z">
        <w:r w:rsidR="00A623FD" w:rsidRPr="0055031D" w:rsidDel="000F279C">
          <w:rPr>
            <w:rFonts w:ascii="Times New Roman" w:hAnsi="Times New Roman" w:cs="Times New Roman"/>
            <w:sz w:val="24"/>
            <w:szCs w:val="24"/>
            <w:lang w:val="en-GB"/>
          </w:rPr>
          <w:delText>knowing</w:delText>
        </w:r>
      </w:del>
      <w:r w:rsidR="00A623FD" w:rsidRPr="0055031D">
        <w:rPr>
          <w:rFonts w:ascii="Times New Roman" w:hAnsi="Times New Roman" w:cs="Times New Roman"/>
          <w:sz w:val="24"/>
          <w:szCs w:val="24"/>
          <w:lang w:val="en-GB"/>
        </w:rPr>
        <w:t xml:space="preserve"> more languages</w:t>
      </w:r>
      <w:ins w:id="39" w:author="ELİF" w:date="2013-03-21T09:35:00Z">
        <w:r w:rsidR="000F279C">
          <w:rPr>
            <w:rFonts w:ascii="Times New Roman" w:hAnsi="Times New Roman" w:cs="Times New Roman"/>
            <w:sz w:val="24"/>
            <w:szCs w:val="24"/>
            <w:lang w:val="en-GB"/>
          </w:rPr>
          <w:t>,</w:t>
        </w:r>
      </w:ins>
      <w:r w:rsidR="00A623FD" w:rsidRPr="0055031D">
        <w:rPr>
          <w:rFonts w:ascii="Times New Roman" w:hAnsi="Times New Roman" w:cs="Times New Roman"/>
          <w:sz w:val="24"/>
          <w:szCs w:val="24"/>
          <w:lang w:val="en-GB"/>
        </w:rPr>
        <w:t xml:space="preserve"> </w:t>
      </w:r>
      <w:del w:id="40" w:author="ELİF" w:date="2013-03-21T09:34:00Z">
        <w:r w:rsidR="00A623FD" w:rsidRPr="0055031D" w:rsidDel="000F279C">
          <w:rPr>
            <w:rFonts w:ascii="Times New Roman" w:hAnsi="Times New Roman" w:cs="Times New Roman"/>
            <w:sz w:val="24"/>
            <w:szCs w:val="24"/>
            <w:lang w:val="en-GB"/>
          </w:rPr>
          <w:delText xml:space="preserve">that </w:delText>
        </w:r>
      </w:del>
      <w:r w:rsidR="00A623FD" w:rsidRPr="0055031D">
        <w:rPr>
          <w:rFonts w:ascii="Times New Roman" w:hAnsi="Times New Roman" w:cs="Times New Roman"/>
          <w:sz w:val="24"/>
          <w:szCs w:val="24"/>
          <w:lang w:val="en-GB"/>
        </w:rPr>
        <w:t xml:space="preserve">you can talk with different people and you can understand them. If you know a language it is easier to understand the culture from the country and you can enjoy the cultural events. </w:t>
      </w:r>
      <w:r w:rsidR="004904CD" w:rsidRPr="0055031D">
        <w:rPr>
          <w:rFonts w:ascii="Times New Roman" w:hAnsi="Times New Roman" w:cs="Times New Roman"/>
          <w:sz w:val="24"/>
          <w:szCs w:val="24"/>
          <w:lang w:val="en-GB"/>
        </w:rPr>
        <w:t>But th</w:t>
      </w:r>
      <w:r w:rsidR="00A623FD" w:rsidRPr="0055031D">
        <w:rPr>
          <w:rFonts w:ascii="Times New Roman" w:hAnsi="Times New Roman" w:cs="Times New Roman"/>
          <w:sz w:val="24"/>
          <w:szCs w:val="24"/>
          <w:lang w:val="en-GB"/>
        </w:rPr>
        <w:t>ere are people who grow up</w:t>
      </w:r>
      <w:r w:rsidR="0026685C" w:rsidRPr="0055031D">
        <w:rPr>
          <w:rFonts w:ascii="Times New Roman" w:hAnsi="Times New Roman" w:cs="Times New Roman"/>
          <w:sz w:val="24"/>
          <w:szCs w:val="24"/>
          <w:lang w:val="en-GB"/>
        </w:rPr>
        <w:t xml:space="preserve"> from their birth</w:t>
      </w:r>
      <w:r w:rsidR="00A623FD" w:rsidRPr="0055031D">
        <w:rPr>
          <w:rFonts w:ascii="Times New Roman" w:hAnsi="Times New Roman" w:cs="Times New Roman"/>
          <w:sz w:val="24"/>
          <w:szCs w:val="24"/>
          <w:lang w:val="en-GB"/>
        </w:rPr>
        <w:t xml:space="preserve"> with</w:t>
      </w:r>
      <w:r w:rsidR="004904CD" w:rsidRPr="0055031D">
        <w:rPr>
          <w:rFonts w:ascii="Times New Roman" w:hAnsi="Times New Roman" w:cs="Times New Roman"/>
          <w:sz w:val="24"/>
          <w:szCs w:val="24"/>
          <w:lang w:val="en-GB"/>
        </w:rPr>
        <w:t xml:space="preserve"> two languages and in Linguistics; this phenomenon is called “</w:t>
      </w:r>
      <w:r w:rsidR="007D685B" w:rsidRPr="0055031D">
        <w:rPr>
          <w:rFonts w:ascii="Times New Roman" w:hAnsi="Times New Roman" w:cs="Times New Roman"/>
          <w:sz w:val="24"/>
          <w:szCs w:val="24"/>
          <w:lang w:val="en-GB"/>
        </w:rPr>
        <w:t>Bilingualism</w:t>
      </w:r>
      <w:r w:rsidR="004904CD" w:rsidRPr="0055031D">
        <w:rPr>
          <w:rFonts w:ascii="Times New Roman" w:hAnsi="Times New Roman" w:cs="Times New Roman"/>
          <w:sz w:val="24"/>
          <w:szCs w:val="24"/>
          <w:lang w:val="en-GB"/>
        </w:rPr>
        <w:t xml:space="preserve">”. </w:t>
      </w:r>
    </w:p>
    <w:p w:rsidR="007D685B" w:rsidRPr="000F279C" w:rsidRDefault="007D685B" w:rsidP="007D685B">
      <w:pPr>
        <w:jc w:val="both"/>
        <w:rPr>
          <w:rFonts w:ascii="Times New Roman" w:hAnsi="Times New Roman" w:cs="Times New Roman"/>
          <w:iCs/>
          <w:sz w:val="24"/>
          <w:szCs w:val="24"/>
          <w:lang w:val="en-GB"/>
          <w:rPrChange w:id="41" w:author="ELİF" w:date="2013-03-21T09:35:00Z">
            <w:rPr>
              <w:rFonts w:ascii="Times New Roman" w:hAnsi="Times New Roman" w:cs="Times New Roman"/>
              <w:i/>
              <w:iCs/>
              <w:sz w:val="24"/>
              <w:szCs w:val="24"/>
              <w:lang w:val="en-GB"/>
            </w:rPr>
          </w:rPrChange>
        </w:rPr>
      </w:pPr>
      <w:r w:rsidRPr="000F279C">
        <w:rPr>
          <w:rFonts w:ascii="Times New Roman" w:hAnsi="Times New Roman" w:cs="Times New Roman"/>
          <w:iCs/>
          <w:sz w:val="24"/>
          <w:szCs w:val="24"/>
          <w:lang w:val="en-GB"/>
          <w:rPrChange w:id="42" w:author="ELİF" w:date="2013-03-21T09:35:00Z">
            <w:rPr>
              <w:rFonts w:ascii="Times New Roman" w:hAnsi="Times New Roman" w:cs="Times New Roman"/>
              <w:i/>
              <w:iCs/>
              <w:sz w:val="24"/>
              <w:szCs w:val="24"/>
              <w:lang w:val="en-GB"/>
            </w:rPr>
          </w:rPrChange>
        </w:rPr>
        <w:t>What is Bilingualism?</w:t>
      </w:r>
    </w:p>
    <w:p w:rsidR="000F43DA" w:rsidRPr="000F279C" w:rsidDel="000F279C" w:rsidRDefault="000F43DA" w:rsidP="000F279C">
      <w:pPr>
        <w:jc w:val="both"/>
        <w:rPr>
          <w:del w:id="43" w:author="ELİF" w:date="2013-03-21T09:36:00Z"/>
          <w:rFonts w:ascii="Times New Roman" w:hAnsi="Times New Roman" w:cs="Times New Roman"/>
          <w:sz w:val="24"/>
          <w:szCs w:val="24"/>
          <w:lang w:val="en-GB"/>
          <w:rPrChange w:id="44" w:author="ELİF" w:date="2013-03-21T09:35:00Z">
            <w:rPr>
              <w:del w:id="45" w:author="ELİF" w:date="2013-03-21T09:36:00Z"/>
              <w:lang w:val="en-GB"/>
            </w:rPr>
          </w:rPrChange>
        </w:rPr>
        <w:pPrChange w:id="46" w:author="ELİF" w:date="2013-03-21T09:35:00Z">
          <w:pPr>
            <w:pStyle w:val="ListeParagraf"/>
            <w:numPr>
              <w:numId w:val="10"/>
            </w:numPr>
            <w:ind w:left="786" w:hanging="360"/>
            <w:jc w:val="both"/>
          </w:pPr>
        </w:pPrChange>
      </w:pPr>
      <w:del w:id="47" w:author="ELİF" w:date="2013-03-21T09:35:00Z">
        <w:r w:rsidRPr="000F279C" w:rsidDel="000F279C">
          <w:rPr>
            <w:rFonts w:ascii="Times New Roman" w:hAnsi="Times New Roman" w:cs="Times New Roman"/>
            <w:sz w:val="24"/>
            <w:szCs w:val="24"/>
            <w:lang w:val="en-GB"/>
            <w:rPrChange w:id="48" w:author="ELİF" w:date="2013-03-21T09:35:00Z">
              <w:rPr>
                <w:lang w:val="en-GB"/>
              </w:rPr>
            </w:rPrChange>
          </w:rPr>
          <w:delText xml:space="preserve">The </w:delText>
        </w:r>
      </w:del>
      <w:r w:rsidRPr="000F279C">
        <w:rPr>
          <w:rFonts w:ascii="Times New Roman" w:hAnsi="Times New Roman" w:cs="Times New Roman"/>
          <w:sz w:val="24"/>
          <w:szCs w:val="24"/>
          <w:lang w:val="en-GB"/>
          <w:rPrChange w:id="49" w:author="ELİF" w:date="2013-03-21T09:35:00Z">
            <w:rPr>
              <w:lang w:val="en-GB"/>
            </w:rPr>
          </w:rPrChange>
        </w:rPr>
        <w:t xml:space="preserve">Bloomfield (1933) suggested that bilingualism resulted from the addition of a perfectly learned foreign language to one’s own, undiminished native tongue. </w:t>
      </w:r>
    </w:p>
    <w:p w:rsidR="000F43DA" w:rsidRPr="0055031D" w:rsidDel="000F279C" w:rsidRDefault="000F43DA" w:rsidP="000F279C">
      <w:pPr>
        <w:jc w:val="both"/>
        <w:rPr>
          <w:del w:id="50" w:author="ELİF" w:date="2013-03-21T09:36:00Z"/>
          <w:rFonts w:ascii="Times New Roman" w:hAnsi="Times New Roman" w:cs="Times New Roman"/>
          <w:sz w:val="24"/>
          <w:szCs w:val="24"/>
          <w:lang w:val="en-GB"/>
        </w:rPr>
        <w:pPrChange w:id="51" w:author="ELİF" w:date="2013-03-21T09:36:00Z">
          <w:pPr>
            <w:pStyle w:val="ListeParagraf"/>
            <w:jc w:val="both"/>
          </w:pPr>
        </w:pPrChange>
      </w:pPr>
    </w:p>
    <w:p w:rsidR="002D5AE7" w:rsidRPr="000F279C" w:rsidRDefault="000F43DA" w:rsidP="000F279C">
      <w:pPr>
        <w:jc w:val="both"/>
        <w:rPr>
          <w:rFonts w:ascii="Times New Roman" w:hAnsi="Times New Roman" w:cs="Times New Roman"/>
          <w:sz w:val="24"/>
          <w:szCs w:val="24"/>
          <w:lang w:val="en-GB"/>
          <w:rPrChange w:id="52" w:author="ELİF" w:date="2013-03-21T09:35:00Z">
            <w:rPr>
              <w:lang w:val="en-GB"/>
            </w:rPr>
          </w:rPrChange>
        </w:rPr>
        <w:pPrChange w:id="53" w:author="ELİF" w:date="2013-03-21T09:35:00Z">
          <w:pPr>
            <w:pStyle w:val="ListeParagraf"/>
            <w:jc w:val="both"/>
          </w:pPr>
        </w:pPrChange>
      </w:pPr>
      <w:r w:rsidRPr="000F279C">
        <w:rPr>
          <w:rFonts w:ascii="Times New Roman" w:hAnsi="Times New Roman" w:cs="Times New Roman"/>
          <w:sz w:val="24"/>
          <w:szCs w:val="24"/>
          <w:lang w:val="en-GB"/>
          <w:rPrChange w:id="54" w:author="ELİF" w:date="2013-03-21T09:35:00Z">
            <w:rPr>
              <w:lang w:val="en-GB"/>
            </w:rPr>
          </w:rPrChange>
        </w:rPr>
        <w:t>The research</w:t>
      </w:r>
      <w:r w:rsidR="006D19D7" w:rsidRPr="000F279C">
        <w:rPr>
          <w:rFonts w:ascii="Times New Roman" w:hAnsi="Times New Roman" w:cs="Times New Roman"/>
          <w:sz w:val="24"/>
          <w:szCs w:val="24"/>
          <w:lang w:val="en-GB"/>
          <w:rPrChange w:id="55" w:author="ELİF" w:date="2013-03-21T09:35:00Z">
            <w:rPr>
              <w:lang w:val="en-GB"/>
            </w:rPr>
          </w:rPrChange>
        </w:rPr>
        <w:t>er</w:t>
      </w:r>
      <w:r w:rsidRPr="000F279C">
        <w:rPr>
          <w:rFonts w:ascii="Times New Roman" w:hAnsi="Times New Roman" w:cs="Times New Roman"/>
          <w:sz w:val="24"/>
          <w:szCs w:val="24"/>
          <w:lang w:val="en-GB"/>
          <w:rPrChange w:id="56" w:author="ELİF" w:date="2013-03-21T09:35:00Z">
            <w:rPr>
              <w:lang w:val="en-GB"/>
            </w:rPr>
          </w:rPrChange>
        </w:rPr>
        <w:t xml:space="preserve"> </w:t>
      </w:r>
      <w:r w:rsidR="006D19D7" w:rsidRPr="000F279C">
        <w:rPr>
          <w:rFonts w:ascii="Times New Roman" w:hAnsi="Times New Roman" w:cs="Times New Roman"/>
          <w:sz w:val="24"/>
          <w:szCs w:val="24"/>
          <w:lang w:val="en-GB"/>
          <w:rPrChange w:id="57" w:author="ELİF" w:date="2013-03-21T09:35:00Z">
            <w:rPr>
              <w:lang w:val="en-GB"/>
            </w:rPr>
          </w:rPrChange>
        </w:rPr>
        <w:t xml:space="preserve">want </w:t>
      </w:r>
      <w:r w:rsidRPr="000F279C">
        <w:rPr>
          <w:rFonts w:ascii="Times New Roman" w:hAnsi="Times New Roman" w:cs="Times New Roman"/>
          <w:sz w:val="24"/>
          <w:szCs w:val="24"/>
          <w:lang w:val="en-GB"/>
          <w:rPrChange w:id="58" w:author="ELİF" w:date="2013-03-21T09:35:00Z">
            <w:rPr>
              <w:lang w:val="en-GB"/>
            </w:rPr>
          </w:rPrChange>
        </w:rPr>
        <w:t xml:space="preserve">to say that </w:t>
      </w:r>
      <w:r w:rsidR="006D19D7" w:rsidRPr="000F279C">
        <w:rPr>
          <w:rFonts w:ascii="Times New Roman" w:hAnsi="Times New Roman" w:cs="Times New Roman"/>
          <w:sz w:val="24"/>
          <w:szCs w:val="24"/>
          <w:lang w:val="en-GB"/>
          <w:rPrChange w:id="59" w:author="ELİF" w:date="2013-03-21T09:35:00Z">
            <w:rPr>
              <w:lang w:val="en-GB"/>
            </w:rPr>
          </w:rPrChange>
        </w:rPr>
        <w:t xml:space="preserve">a person have a good control about her or his </w:t>
      </w:r>
      <w:r w:rsidRPr="000F279C">
        <w:rPr>
          <w:rFonts w:ascii="Times New Roman" w:hAnsi="Times New Roman" w:cs="Times New Roman"/>
          <w:sz w:val="24"/>
          <w:szCs w:val="24"/>
          <w:lang w:val="en-GB"/>
          <w:rPrChange w:id="60" w:author="ELİF" w:date="2013-03-21T09:35:00Z">
            <w:rPr>
              <w:lang w:val="en-GB"/>
            </w:rPr>
          </w:rPrChange>
        </w:rPr>
        <w:t xml:space="preserve">mother language </w:t>
      </w:r>
      <w:r w:rsidR="006D19D7" w:rsidRPr="000F279C">
        <w:rPr>
          <w:rFonts w:ascii="Times New Roman" w:hAnsi="Times New Roman" w:cs="Times New Roman"/>
          <w:sz w:val="24"/>
          <w:szCs w:val="24"/>
          <w:lang w:val="en-GB"/>
          <w:rPrChange w:id="61" w:author="ELİF" w:date="2013-03-21T09:35:00Z">
            <w:rPr>
              <w:lang w:val="en-GB"/>
            </w:rPr>
          </w:rPrChange>
        </w:rPr>
        <w:t>and he or she have to learn the fore</w:t>
      </w:r>
      <w:r w:rsidR="002D5AE7" w:rsidRPr="000F279C">
        <w:rPr>
          <w:rFonts w:ascii="Times New Roman" w:hAnsi="Times New Roman" w:cs="Times New Roman"/>
          <w:sz w:val="24"/>
          <w:szCs w:val="24"/>
          <w:lang w:val="en-GB"/>
          <w:rPrChange w:id="62" w:author="ELİF" w:date="2013-03-21T09:35:00Z">
            <w:rPr>
              <w:lang w:val="en-GB"/>
            </w:rPr>
          </w:rPrChange>
        </w:rPr>
        <w:t xml:space="preserve">ign language that it must be </w:t>
      </w:r>
      <w:r w:rsidR="006D19D7" w:rsidRPr="000F279C">
        <w:rPr>
          <w:rFonts w:ascii="Times New Roman" w:hAnsi="Times New Roman" w:cs="Times New Roman"/>
          <w:sz w:val="24"/>
          <w:szCs w:val="24"/>
          <w:lang w:val="en-GB"/>
          <w:rPrChange w:id="63" w:author="ELİF" w:date="2013-03-21T09:35:00Z">
            <w:rPr>
              <w:lang w:val="en-GB"/>
            </w:rPr>
          </w:rPrChange>
        </w:rPr>
        <w:t xml:space="preserve">very </w:t>
      </w:r>
      <w:r w:rsidR="002D5AE7" w:rsidRPr="000F279C">
        <w:rPr>
          <w:rFonts w:ascii="Times New Roman" w:hAnsi="Times New Roman" w:cs="Times New Roman"/>
          <w:sz w:val="24"/>
          <w:szCs w:val="24"/>
          <w:lang w:val="en-GB"/>
          <w:rPrChange w:id="64" w:author="ELİF" w:date="2013-03-21T09:35:00Z">
            <w:rPr>
              <w:lang w:val="en-GB"/>
            </w:rPr>
          </w:rPrChange>
        </w:rPr>
        <w:t>thorough spoken. This is the way of being bilingualism according to Bloomfield.</w:t>
      </w:r>
    </w:p>
    <w:p w:rsidR="002D5AE7" w:rsidRPr="0055031D" w:rsidRDefault="002D5AE7" w:rsidP="002D5AE7">
      <w:pPr>
        <w:pStyle w:val="ListeParagraf"/>
        <w:jc w:val="both"/>
        <w:rPr>
          <w:rFonts w:ascii="Times New Roman" w:hAnsi="Times New Roman" w:cs="Times New Roman"/>
          <w:sz w:val="24"/>
          <w:szCs w:val="24"/>
          <w:lang w:val="en-GB"/>
        </w:rPr>
      </w:pPr>
    </w:p>
    <w:p w:rsidR="000F43DA" w:rsidRPr="0055031D" w:rsidRDefault="000F43DA" w:rsidP="002D5AE7">
      <w:pPr>
        <w:pStyle w:val="ListeParagraf"/>
        <w:numPr>
          <w:ilvl w:val="0"/>
          <w:numId w:val="10"/>
        </w:numPr>
        <w:jc w:val="both"/>
        <w:rPr>
          <w:rFonts w:ascii="Times New Roman" w:hAnsi="Times New Roman" w:cs="Times New Roman"/>
          <w:sz w:val="24"/>
          <w:szCs w:val="24"/>
          <w:lang w:val="en-GB"/>
        </w:rPr>
      </w:pPr>
      <w:proofErr w:type="spellStart"/>
      <w:r w:rsidRPr="0055031D">
        <w:rPr>
          <w:rFonts w:ascii="Times New Roman" w:hAnsi="Times New Roman" w:cs="Times New Roman"/>
          <w:sz w:val="24"/>
          <w:szCs w:val="24"/>
          <w:lang w:val="en-GB"/>
        </w:rPr>
        <w:t>Weinrich</w:t>
      </w:r>
      <w:proofErr w:type="spellEnd"/>
      <w:r w:rsidRPr="0055031D">
        <w:rPr>
          <w:rFonts w:ascii="Times New Roman" w:hAnsi="Times New Roman" w:cs="Times New Roman"/>
          <w:sz w:val="24"/>
          <w:szCs w:val="24"/>
          <w:lang w:val="en-GB"/>
        </w:rPr>
        <w:t xml:space="preserve"> (1953) simply defined bilingualism as the alternative use of two languages.</w:t>
      </w:r>
    </w:p>
    <w:p w:rsidR="002D5AE7" w:rsidRPr="0055031D" w:rsidRDefault="002D5AE7" w:rsidP="002D5AE7">
      <w:pPr>
        <w:pStyle w:val="ListeParagraf"/>
        <w:jc w:val="both"/>
        <w:rPr>
          <w:rFonts w:ascii="Times New Roman" w:hAnsi="Times New Roman" w:cs="Times New Roman"/>
          <w:sz w:val="24"/>
          <w:szCs w:val="24"/>
          <w:lang w:val="en-GB"/>
        </w:rPr>
      </w:pPr>
    </w:p>
    <w:p w:rsidR="002D5AE7" w:rsidRPr="000F279C" w:rsidRDefault="002D5AE7" w:rsidP="000F279C">
      <w:pPr>
        <w:jc w:val="both"/>
        <w:rPr>
          <w:rFonts w:ascii="Times New Roman" w:hAnsi="Times New Roman" w:cs="Times New Roman"/>
          <w:sz w:val="24"/>
          <w:szCs w:val="24"/>
          <w:lang w:val="en-GB"/>
          <w:rPrChange w:id="65" w:author="ELİF" w:date="2013-03-21T09:35:00Z">
            <w:rPr>
              <w:lang w:val="en-GB"/>
            </w:rPr>
          </w:rPrChange>
        </w:rPr>
        <w:pPrChange w:id="66" w:author="ELİF" w:date="2013-03-21T09:35:00Z">
          <w:pPr>
            <w:pStyle w:val="ListeParagraf"/>
            <w:jc w:val="both"/>
          </w:pPr>
        </w:pPrChange>
      </w:pPr>
      <w:proofErr w:type="spellStart"/>
      <w:r w:rsidRPr="000F279C">
        <w:rPr>
          <w:rFonts w:ascii="Times New Roman" w:hAnsi="Times New Roman" w:cs="Times New Roman"/>
          <w:sz w:val="24"/>
          <w:szCs w:val="24"/>
          <w:lang w:val="en-GB"/>
          <w:rPrChange w:id="67" w:author="ELİF" w:date="2013-03-21T09:35:00Z">
            <w:rPr>
              <w:lang w:val="en-GB"/>
            </w:rPr>
          </w:rPrChange>
        </w:rPr>
        <w:lastRenderedPageBreak/>
        <w:t>Weinrich</w:t>
      </w:r>
      <w:proofErr w:type="spellEnd"/>
      <w:r w:rsidRPr="000F279C">
        <w:rPr>
          <w:rFonts w:ascii="Times New Roman" w:hAnsi="Times New Roman" w:cs="Times New Roman"/>
          <w:sz w:val="24"/>
          <w:szCs w:val="24"/>
          <w:lang w:val="en-GB"/>
          <w:rPrChange w:id="68" w:author="ELİF" w:date="2013-03-21T09:35:00Z">
            <w:rPr>
              <w:lang w:val="en-GB"/>
            </w:rPr>
          </w:rPrChange>
        </w:rPr>
        <w:t xml:space="preserve">, the researcher too, is trying to say that a person can use the two languages who he or she can speak. It is up to him or </w:t>
      </w:r>
      <w:proofErr w:type="gramStart"/>
      <w:r w:rsidRPr="000F279C">
        <w:rPr>
          <w:rFonts w:ascii="Times New Roman" w:hAnsi="Times New Roman" w:cs="Times New Roman"/>
          <w:sz w:val="24"/>
          <w:szCs w:val="24"/>
          <w:lang w:val="en-GB"/>
          <w:rPrChange w:id="69" w:author="ELİF" w:date="2013-03-21T09:35:00Z">
            <w:rPr>
              <w:lang w:val="en-GB"/>
            </w:rPr>
          </w:rPrChange>
        </w:rPr>
        <w:t>her</w:t>
      </w:r>
      <w:proofErr w:type="gramEnd"/>
      <w:r w:rsidRPr="000F279C">
        <w:rPr>
          <w:rFonts w:ascii="Times New Roman" w:hAnsi="Times New Roman" w:cs="Times New Roman"/>
          <w:sz w:val="24"/>
          <w:szCs w:val="24"/>
          <w:lang w:val="en-GB"/>
          <w:rPrChange w:id="70" w:author="ELİF" w:date="2013-03-21T09:35:00Z">
            <w:rPr>
              <w:lang w:val="en-GB"/>
            </w:rPr>
          </w:rPrChange>
        </w:rPr>
        <w:t xml:space="preserve"> to use the languages, she or he can prefer to speak which language she or he can because she or he is ability to speak these languages.</w:t>
      </w:r>
    </w:p>
    <w:p w:rsidR="000F43DA" w:rsidRPr="0055031D" w:rsidRDefault="000F43DA" w:rsidP="000F43DA">
      <w:pPr>
        <w:spacing w:after="0"/>
        <w:jc w:val="both"/>
        <w:rPr>
          <w:rFonts w:ascii="Times New Roman" w:hAnsi="Times New Roman" w:cs="Times New Roman"/>
          <w:sz w:val="24"/>
          <w:szCs w:val="24"/>
          <w:lang w:val="en-GB"/>
        </w:rPr>
      </w:pPr>
    </w:p>
    <w:p w:rsidR="000F43DA" w:rsidRPr="0055031D" w:rsidRDefault="000F43DA" w:rsidP="000F43DA">
      <w:pPr>
        <w:pStyle w:val="ListeParagraf"/>
        <w:numPr>
          <w:ilvl w:val="0"/>
          <w:numId w:val="10"/>
        </w:numPr>
        <w:spacing w:after="0"/>
        <w:jc w:val="both"/>
        <w:rPr>
          <w:rFonts w:ascii="Times New Roman" w:hAnsi="Times New Roman" w:cs="Times New Roman"/>
          <w:sz w:val="24"/>
          <w:szCs w:val="24"/>
          <w:lang w:val="en-GB"/>
        </w:rPr>
      </w:pPr>
      <w:commentRangeStart w:id="71"/>
      <w:r w:rsidRPr="0055031D">
        <w:rPr>
          <w:rFonts w:ascii="Times New Roman" w:hAnsi="Times New Roman" w:cs="Times New Roman"/>
          <w:sz w:val="24"/>
          <w:szCs w:val="24"/>
          <w:lang w:val="en-GB"/>
        </w:rPr>
        <w:t>Haugen (1953) argued that bilingualism began with the ability to produce complete and meaningful utterances in the second language.</w:t>
      </w:r>
    </w:p>
    <w:p w:rsidR="002D5AE7" w:rsidRPr="0055031D" w:rsidRDefault="002D5AE7" w:rsidP="002D5AE7">
      <w:pPr>
        <w:pStyle w:val="ListeParagraf"/>
        <w:spacing w:after="0"/>
        <w:jc w:val="both"/>
        <w:rPr>
          <w:rFonts w:ascii="Times New Roman" w:hAnsi="Times New Roman" w:cs="Times New Roman"/>
          <w:sz w:val="24"/>
          <w:szCs w:val="24"/>
          <w:lang w:val="en-GB"/>
        </w:rPr>
      </w:pPr>
    </w:p>
    <w:p w:rsidR="002D5AE7" w:rsidRPr="0055031D" w:rsidRDefault="002D5AE7" w:rsidP="00F913F6">
      <w:pPr>
        <w:pStyle w:val="ListeParagraf"/>
        <w:spacing w:after="0"/>
        <w:jc w:val="both"/>
        <w:rPr>
          <w:rFonts w:ascii="Times New Roman" w:hAnsi="Times New Roman" w:cs="Times New Roman"/>
          <w:sz w:val="24"/>
          <w:szCs w:val="24"/>
          <w:lang w:val="en-GB"/>
        </w:rPr>
      </w:pPr>
      <w:r w:rsidRPr="0055031D">
        <w:rPr>
          <w:rFonts w:ascii="Times New Roman" w:hAnsi="Times New Roman" w:cs="Times New Roman"/>
          <w:sz w:val="24"/>
          <w:szCs w:val="24"/>
          <w:lang w:val="en-GB"/>
        </w:rPr>
        <w:t>According to Haugen is bilingualism</w:t>
      </w:r>
      <w:r w:rsidR="008A025D" w:rsidRPr="0055031D">
        <w:rPr>
          <w:rFonts w:ascii="Times New Roman" w:hAnsi="Times New Roman" w:cs="Times New Roman"/>
          <w:sz w:val="24"/>
          <w:szCs w:val="24"/>
          <w:lang w:val="en-GB"/>
        </w:rPr>
        <w:t>,</w:t>
      </w:r>
      <w:r w:rsidRPr="0055031D">
        <w:rPr>
          <w:rFonts w:ascii="Times New Roman" w:hAnsi="Times New Roman" w:cs="Times New Roman"/>
          <w:sz w:val="24"/>
          <w:szCs w:val="24"/>
          <w:lang w:val="en-GB"/>
        </w:rPr>
        <w:t xml:space="preserve"> </w:t>
      </w:r>
      <w:r w:rsidR="00F913F6" w:rsidRPr="0055031D">
        <w:rPr>
          <w:rFonts w:ascii="Times New Roman" w:hAnsi="Times New Roman" w:cs="Times New Roman"/>
          <w:sz w:val="24"/>
          <w:szCs w:val="24"/>
          <w:lang w:val="en-GB"/>
        </w:rPr>
        <w:t>a person should be abil</w:t>
      </w:r>
      <w:r w:rsidR="008A025D" w:rsidRPr="0055031D">
        <w:rPr>
          <w:rFonts w:ascii="Times New Roman" w:hAnsi="Times New Roman" w:cs="Times New Roman"/>
          <w:sz w:val="24"/>
          <w:szCs w:val="24"/>
          <w:lang w:val="en-GB"/>
        </w:rPr>
        <w:t>ity to communicate and to talk in the seco</w:t>
      </w:r>
      <w:r w:rsidR="00F913F6" w:rsidRPr="0055031D">
        <w:rPr>
          <w:rFonts w:ascii="Times New Roman" w:hAnsi="Times New Roman" w:cs="Times New Roman"/>
          <w:sz w:val="24"/>
          <w:szCs w:val="24"/>
          <w:lang w:val="en-GB"/>
        </w:rPr>
        <w:t xml:space="preserve">nd language </w:t>
      </w:r>
      <w:r w:rsidR="008A025D" w:rsidRPr="0055031D">
        <w:rPr>
          <w:rFonts w:ascii="Times New Roman" w:hAnsi="Times New Roman" w:cs="Times New Roman"/>
          <w:sz w:val="24"/>
          <w:szCs w:val="24"/>
          <w:lang w:val="en-GB"/>
        </w:rPr>
        <w:t>a</w:t>
      </w:r>
      <w:r w:rsidR="00F913F6" w:rsidRPr="0055031D">
        <w:rPr>
          <w:rFonts w:ascii="Times New Roman" w:hAnsi="Times New Roman" w:cs="Times New Roman"/>
          <w:sz w:val="24"/>
          <w:szCs w:val="24"/>
          <w:lang w:val="en-GB"/>
        </w:rPr>
        <w:t>nd</w:t>
      </w:r>
      <w:r w:rsidR="008A025D" w:rsidRPr="0055031D">
        <w:rPr>
          <w:rFonts w:ascii="Times New Roman" w:hAnsi="Times New Roman" w:cs="Times New Roman"/>
          <w:sz w:val="24"/>
          <w:szCs w:val="24"/>
          <w:lang w:val="en-GB"/>
        </w:rPr>
        <w:t xml:space="preserve"> should</w:t>
      </w:r>
      <w:r w:rsidR="00F913F6" w:rsidRPr="0055031D">
        <w:rPr>
          <w:rFonts w:ascii="Times New Roman" w:hAnsi="Times New Roman" w:cs="Times New Roman"/>
          <w:sz w:val="24"/>
          <w:szCs w:val="24"/>
          <w:lang w:val="en-GB"/>
        </w:rPr>
        <w:t xml:space="preserve"> have the ability to understand what the other</w:t>
      </w:r>
      <w:r w:rsidR="008A025D" w:rsidRPr="0055031D">
        <w:rPr>
          <w:rFonts w:ascii="Times New Roman" w:hAnsi="Times New Roman" w:cs="Times New Roman"/>
          <w:sz w:val="24"/>
          <w:szCs w:val="24"/>
          <w:lang w:val="en-GB"/>
        </w:rPr>
        <w:t xml:space="preserve"> person is talking and saying.</w:t>
      </w:r>
      <w:r w:rsidR="00F913F6" w:rsidRPr="0055031D">
        <w:rPr>
          <w:rFonts w:ascii="Times New Roman" w:hAnsi="Times New Roman" w:cs="Times New Roman"/>
          <w:sz w:val="24"/>
          <w:szCs w:val="24"/>
          <w:lang w:val="en-GB"/>
        </w:rPr>
        <w:t xml:space="preserve"> </w:t>
      </w:r>
    </w:p>
    <w:p w:rsidR="000F43DA" w:rsidRPr="0055031D" w:rsidRDefault="000F43DA" w:rsidP="000F43DA">
      <w:pPr>
        <w:spacing w:after="0" w:line="240" w:lineRule="auto"/>
        <w:jc w:val="both"/>
        <w:rPr>
          <w:rFonts w:ascii="Times New Roman" w:hAnsi="Times New Roman" w:cs="Times New Roman"/>
          <w:sz w:val="24"/>
          <w:szCs w:val="24"/>
          <w:lang w:val="en-GB"/>
        </w:rPr>
      </w:pPr>
    </w:p>
    <w:p w:rsidR="000F43DA" w:rsidRPr="0055031D" w:rsidRDefault="000F43DA" w:rsidP="00327BB2">
      <w:pPr>
        <w:spacing w:after="0"/>
        <w:jc w:val="both"/>
        <w:rPr>
          <w:rFonts w:ascii="Times New Roman" w:hAnsi="Times New Roman" w:cs="Times New Roman"/>
          <w:i/>
          <w:iCs/>
          <w:sz w:val="24"/>
          <w:szCs w:val="24"/>
          <w:lang w:val="en-GB"/>
        </w:rPr>
      </w:pPr>
    </w:p>
    <w:p w:rsidR="00684F1B" w:rsidRPr="0055031D" w:rsidRDefault="000F43DA" w:rsidP="00327BB2">
      <w:pPr>
        <w:spacing w:after="0"/>
        <w:jc w:val="both"/>
        <w:rPr>
          <w:rFonts w:ascii="Times New Roman" w:hAnsi="Times New Roman" w:cs="Times New Roman"/>
          <w:i/>
          <w:iCs/>
          <w:sz w:val="24"/>
          <w:szCs w:val="24"/>
          <w:lang w:val="en-GB"/>
        </w:rPr>
      </w:pPr>
      <w:r w:rsidRPr="0055031D">
        <w:rPr>
          <w:rFonts w:ascii="Times New Roman" w:hAnsi="Times New Roman" w:cs="Times New Roman"/>
          <w:i/>
          <w:iCs/>
          <w:sz w:val="24"/>
          <w:szCs w:val="24"/>
          <w:lang w:val="en-GB"/>
        </w:rPr>
        <w:t xml:space="preserve">What is </w:t>
      </w:r>
      <w:r w:rsidR="004467C8" w:rsidRPr="0055031D">
        <w:rPr>
          <w:rFonts w:ascii="Times New Roman" w:hAnsi="Times New Roman" w:cs="Times New Roman"/>
          <w:i/>
          <w:iCs/>
          <w:sz w:val="24"/>
          <w:szCs w:val="24"/>
          <w:lang w:val="en-GB"/>
        </w:rPr>
        <w:t>Second language</w:t>
      </w:r>
      <w:r w:rsidRPr="0055031D">
        <w:rPr>
          <w:rFonts w:ascii="Times New Roman" w:hAnsi="Times New Roman" w:cs="Times New Roman"/>
          <w:i/>
          <w:iCs/>
          <w:sz w:val="24"/>
          <w:szCs w:val="24"/>
          <w:lang w:val="en-GB"/>
        </w:rPr>
        <w:t>?</w:t>
      </w:r>
    </w:p>
    <w:p w:rsidR="000F43DA" w:rsidRPr="0055031D" w:rsidRDefault="000F43DA" w:rsidP="00327BB2">
      <w:pPr>
        <w:spacing w:after="0"/>
        <w:jc w:val="both"/>
        <w:rPr>
          <w:rFonts w:ascii="Times New Roman" w:hAnsi="Times New Roman" w:cs="Times New Roman"/>
          <w:i/>
          <w:iCs/>
          <w:sz w:val="24"/>
          <w:szCs w:val="24"/>
          <w:lang w:val="en-GB"/>
        </w:rPr>
      </w:pPr>
    </w:p>
    <w:p w:rsidR="008A025D" w:rsidRPr="0055031D" w:rsidRDefault="008A025D" w:rsidP="008A025D">
      <w:pPr>
        <w:pStyle w:val="ListeParagraf"/>
        <w:numPr>
          <w:ilvl w:val="0"/>
          <w:numId w:val="10"/>
        </w:numPr>
        <w:spacing w:after="0"/>
        <w:jc w:val="both"/>
        <w:rPr>
          <w:rFonts w:ascii="Times New Roman" w:hAnsi="Times New Roman" w:cs="Times New Roman"/>
          <w:sz w:val="24"/>
          <w:szCs w:val="24"/>
          <w:lang w:val="en-GB"/>
        </w:rPr>
      </w:pPr>
      <w:r w:rsidRPr="0055031D">
        <w:rPr>
          <w:rFonts w:ascii="Times New Roman" w:hAnsi="Times New Roman" w:cs="Times New Roman"/>
          <w:sz w:val="24"/>
          <w:szCs w:val="24"/>
          <w:lang w:val="en-GB"/>
        </w:rPr>
        <w:t>Oxford University define</w:t>
      </w:r>
      <w:r w:rsidR="00AE16F6" w:rsidRPr="0055031D">
        <w:rPr>
          <w:rFonts w:ascii="Times New Roman" w:hAnsi="Times New Roman" w:cs="Times New Roman"/>
          <w:sz w:val="24"/>
          <w:szCs w:val="24"/>
          <w:lang w:val="en-GB"/>
        </w:rPr>
        <w:t xml:space="preserve"> </w:t>
      </w:r>
      <w:r w:rsidR="000F20EC" w:rsidRPr="0055031D">
        <w:rPr>
          <w:rFonts w:ascii="Times New Roman" w:hAnsi="Times New Roman" w:cs="Times New Roman"/>
          <w:sz w:val="24"/>
          <w:szCs w:val="24"/>
          <w:lang w:val="en-GB"/>
        </w:rPr>
        <w:t xml:space="preserve">second language as </w:t>
      </w:r>
      <w:r w:rsidR="000F20EC" w:rsidRPr="0055031D">
        <w:rPr>
          <w:rFonts w:ascii="Times New Roman" w:hAnsi="Times New Roman" w:cs="Times New Roman"/>
          <w:color w:val="000000"/>
          <w:sz w:val="24"/>
          <w:szCs w:val="24"/>
          <w:lang w:val="en-GB"/>
        </w:rPr>
        <w:t>a language that somebody learns to speak well and that they use for work or at school, but that is not the language they learned first</w:t>
      </w:r>
    </w:p>
    <w:commentRangeEnd w:id="71"/>
    <w:p w:rsidR="008A025D" w:rsidRPr="0055031D" w:rsidRDefault="00D33FF5" w:rsidP="008A025D">
      <w:pPr>
        <w:pStyle w:val="ListeParagraf"/>
        <w:spacing w:after="0"/>
        <w:jc w:val="both"/>
        <w:rPr>
          <w:rFonts w:ascii="Times New Roman" w:hAnsi="Times New Roman" w:cs="Times New Roman"/>
          <w:sz w:val="24"/>
          <w:szCs w:val="24"/>
          <w:lang w:val="en-GB"/>
        </w:rPr>
      </w:pPr>
      <w:r>
        <w:rPr>
          <w:rStyle w:val="AklamaBavurusu"/>
        </w:rPr>
        <w:commentReference w:id="71"/>
      </w:r>
    </w:p>
    <w:p w:rsidR="00AE16F6" w:rsidRPr="0055031D" w:rsidRDefault="00AE16F6" w:rsidP="00AE16F6">
      <w:pPr>
        <w:spacing w:after="0"/>
        <w:jc w:val="both"/>
        <w:rPr>
          <w:rFonts w:ascii="Times New Roman" w:hAnsi="Times New Roman" w:cs="Times New Roman"/>
          <w:i/>
          <w:iCs/>
          <w:sz w:val="24"/>
          <w:szCs w:val="24"/>
          <w:lang w:val="en-GB"/>
        </w:rPr>
      </w:pPr>
    </w:p>
    <w:p w:rsidR="00344224" w:rsidRPr="0055031D" w:rsidRDefault="004467C8" w:rsidP="004467C8">
      <w:pPr>
        <w:spacing w:after="0"/>
        <w:jc w:val="both"/>
        <w:rPr>
          <w:rFonts w:ascii="Times New Roman" w:hAnsi="Times New Roman" w:cs="Times New Roman"/>
          <w:i/>
          <w:iCs/>
          <w:sz w:val="24"/>
          <w:szCs w:val="24"/>
          <w:lang w:val="en-GB"/>
        </w:rPr>
      </w:pPr>
      <w:r w:rsidRPr="0055031D">
        <w:rPr>
          <w:rFonts w:ascii="Times New Roman" w:hAnsi="Times New Roman" w:cs="Times New Roman"/>
          <w:i/>
          <w:iCs/>
          <w:sz w:val="24"/>
          <w:szCs w:val="24"/>
          <w:lang w:val="en-GB"/>
        </w:rPr>
        <w:t xml:space="preserve">Bilingualism in education </w:t>
      </w:r>
    </w:p>
    <w:p w:rsidR="00877DA8" w:rsidRPr="0055031D" w:rsidRDefault="00877DA8" w:rsidP="004467C8">
      <w:pPr>
        <w:spacing w:after="0"/>
        <w:jc w:val="both"/>
        <w:rPr>
          <w:rFonts w:ascii="Times New Roman" w:hAnsi="Times New Roman" w:cs="Times New Roman"/>
          <w:i/>
          <w:iCs/>
          <w:sz w:val="24"/>
          <w:szCs w:val="24"/>
          <w:lang w:val="en-GB"/>
        </w:rPr>
      </w:pPr>
    </w:p>
    <w:p w:rsidR="00877DA8" w:rsidRPr="0055031D" w:rsidRDefault="00877DA8" w:rsidP="00877DA8">
      <w:pPr>
        <w:pStyle w:val="ListeParagraf"/>
        <w:numPr>
          <w:ilvl w:val="0"/>
          <w:numId w:val="10"/>
        </w:numPr>
        <w:autoSpaceDE w:val="0"/>
        <w:autoSpaceDN w:val="0"/>
        <w:adjustRightInd w:val="0"/>
        <w:spacing w:after="0" w:line="240" w:lineRule="auto"/>
        <w:jc w:val="both"/>
        <w:rPr>
          <w:rFonts w:ascii="Times New Roman" w:hAnsi="Times New Roman" w:cs="Times New Roman"/>
          <w:sz w:val="24"/>
          <w:szCs w:val="24"/>
          <w:lang w:val="en-GB"/>
        </w:rPr>
      </w:pPr>
      <w:r w:rsidRPr="0055031D">
        <w:rPr>
          <w:rFonts w:ascii="Times New Roman" w:hAnsi="Times New Roman" w:cs="Times New Roman"/>
          <w:sz w:val="24"/>
          <w:szCs w:val="24"/>
          <w:lang w:val="en-GB"/>
        </w:rPr>
        <w:t>According to May (2008), bilingual education programs can be divided into one of two categories, either additive or subtractive. A subtractive program promotes monolingual learning in the dominant language and in that sense is only bilingual during the programs transitional stage from one language to another. In contrast, an additive program aims to help students achieve bilingualism over the long term.</w:t>
      </w:r>
    </w:p>
    <w:p w:rsidR="00877DA8" w:rsidRPr="0055031D" w:rsidRDefault="00877DA8" w:rsidP="00877DA8">
      <w:pPr>
        <w:pStyle w:val="ListeParagraf"/>
        <w:autoSpaceDE w:val="0"/>
        <w:autoSpaceDN w:val="0"/>
        <w:adjustRightInd w:val="0"/>
        <w:spacing w:after="0" w:line="240" w:lineRule="auto"/>
        <w:jc w:val="both"/>
        <w:rPr>
          <w:rFonts w:ascii="Times New Roman" w:hAnsi="Times New Roman" w:cs="Times New Roman"/>
          <w:sz w:val="24"/>
          <w:szCs w:val="24"/>
          <w:lang w:val="en-GB"/>
        </w:rPr>
      </w:pPr>
    </w:p>
    <w:p w:rsidR="00325F21" w:rsidRPr="0055031D" w:rsidRDefault="00877DA8" w:rsidP="00877DA8">
      <w:pPr>
        <w:pStyle w:val="ListeParagraf"/>
        <w:numPr>
          <w:ilvl w:val="0"/>
          <w:numId w:val="10"/>
        </w:numPr>
        <w:autoSpaceDE w:val="0"/>
        <w:autoSpaceDN w:val="0"/>
        <w:adjustRightInd w:val="0"/>
        <w:spacing w:after="0" w:line="240" w:lineRule="auto"/>
        <w:jc w:val="both"/>
        <w:rPr>
          <w:rFonts w:ascii="Times New Roman" w:hAnsi="Times New Roman" w:cs="Times New Roman"/>
          <w:sz w:val="24"/>
          <w:szCs w:val="24"/>
          <w:lang w:val="en-GB"/>
        </w:rPr>
      </w:pPr>
      <w:r w:rsidRPr="0055031D">
        <w:rPr>
          <w:rFonts w:ascii="Times New Roman" w:hAnsi="Times New Roman" w:cs="Times New Roman"/>
          <w:sz w:val="24"/>
          <w:szCs w:val="24"/>
          <w:lang w:val="en-GB"/>
        </w:rPr>
        <w:t xml:space="preserve">Bilingual education program philosophies and goals are largely influenced by the </w:t>
      </w:r>
      <w:proofErr w:type="spellStart"/>
      <w:r w:rsidRPr="0055031D">
        <w:rPr>
          <w:rFonts w:ascii="Times New Roman" w:hAnsi="Times New Roman" w:cs="Times New Roman"/>
          <w:sz w:val="24"/>
          <w:szCs w:val="24"/>
          <w:lang w:val="en-GB"/>
        </w:rPr>
        <w:t>sociohistorical</w:t>
      </w:r>
      <w:proofErr w:type="spellEnd"/>
      <w:r w:rsidRPr="0055031D">
        <w:rPr>
          <w:rFonts w:ascii="Times New Roman" w:hAnsi="Times New Roman" w:cs="Times New Roman"/>
          <w:sz w:val="24"/>
          <w:szCs w:val="24"/>
          <w:lang w:val="en-GB"/>
        </w:rPr>
        <w:t xml:space="preserve">, cultural, and political contexts from which they emerge. These philosophies may be categorized into two schools of thought; one sees minority language as a problem to be solved and the other views it as a resource to be tapped (Freeman 1996; </w:t>
      </w:r>
      <w:proofErr w:type="spellStart"/>
      <w:r w:rsidRPr="0055031D">
        <w:rPr>
          <w:rFonts w:ascii="Times New Roman" w:hAnsi="Times New Roman" w:cs="Times New Roman"/>
          <w:sz w:val="24"/>
          <w:szCs w:val="24"/>
          <w:lang w:val="en-GB"/>
        </w:rPr>
        <w:t>Hornberger</w:t>
      </w:r>
      <w:proofErr w:type="spellEnd"/>
      <w:r w:rsidRPr="0055031D">
        <w:rPr>
          <w:rFonts w:ascii="Times New Roman" w:hAnsi="Times New Roman" w:cs="Times New Roman"/>
          <w:sz w:val="24"/>
          <w:szCs w:val="24"/>
          <w:lang w:val="en-GB"/>
        </w:rPr>
        <w:t xml:space="preserve"> 1991).</w:t>
      </w:r>
    </w:p>
    <w:p w:rsidR="00877DA8" w:rsidRPr="0055031D" w:rsidRDefault="00877DA8" w:rsidP="00877DA8">
      <w:pPr>
        <w:autoSpaceDE w:val="0"/>
        <w:autoSpaceDN w:val="0"/>
        <w:adjustRightInd w:val="0"/>
        <w:spacing w:after="0" w:line="240" w:lineRule="auto"/>
        <w:jc w:val="both"/>
        <w:rPr>
          <w:rFonts w:ascii="Times New Roman" w:hAnsi="Times New Roman" w:cs="Times New Roman"/>
          <w:sz w:val="24"/>
          <w:szCs w:val="24"/>
          <w:lang w:val="en-GB"/>
        </w:rPr>
      </w:pPr>
    </w:p>
    <w:p w:rsidR="00877DA8" w:rsidRPr="0055031D" w:rsidRDefault="00877DA8" w:rsidP="00877DA8">
      <w:pPr>
        <w:pStyle w:val="ListeParagraf"/>
        <w:numPr>
          <w:ilvl w:val="0"/>
          <w:numId w:val="12"/>
        </w:numPr>
        <w:spacing w:after="0"/>
        <w:jc w:val="both"/>
        <w:rPr>
          <w:rFonts w:ascii="Times New Roman" w:hAnsi="Times New Roman" w:cs="Times New Roman"/>
          <w:sz w:val="24"/>
          <w:szCs w:val="24"/>
          <w:lang w:val="en-GB"/>
        </w:rPr>
      </w:pPr>
      <w:proofErr w:type="spellStart"/>
      <w:r w:rsidRPr="0055031D">
        <w:rPr>
          <w:rFonts w:ascii="Times New Roman" w:hAnsi="Times New Roman" w:cs="Times New Roman"/>
          <w:sz w:val="24"/>
          <w:szCs w:val="24"/>
          <w:lang w:val="en-GB"/>
        </w:rPr>
        <w:t>Rossell</w:t>
      </w:r>
      <w:proofErr w:type="spellEnd"/>
      <w:r w:rsidRPr="0055031D">
        <w:rPr>
          <w:rFonts w:ascii="Times New Roman" w:hAnsi="Times New Roman" w:cs="Times New Roman"/>
          <w:sz w:val="24"/>
          <w:szCs w:val="24"/>
          <w:lang w:val="en-GB"/>
        </w:rPr>
        <w:t xml:space="preserve"> and Baker (1996) concluded that transitional bilingual education is no better than structure immersion programs in developing English language skills</w:t>
      </w:r>
      <w:r w:rsidR="00532362" w:rsidRPr="0055031D">
        <w:rPr>
          <w:rFonts w:ascii="Times New Roman" w:hAnsi="Times New Roman" w:cs="Times New Roman"/>
          <w:sz w:val="24"/>
          <w:szCs w:val="24"/>
          <w:lang w:val="en-GB"/>
        </w:rPr>
        <w:t>.</w:t>
      </w:r>
    </w:p>
    <w:p w:rsidR="00325F21" w:rsidRPr="0055031D" w:rsidRDefault="00325F21" w:rsidP="00327BB2">
      <w:pPr>
        <w:spacing w:after="0"/>
        <w:jc w:val="both"/>
        <w:rPr>
          <w:rFonts w:ascii="Times New Roman" w:hAnsi="Times New Roman" w:cs="Times New Roman"/>
          <w:sz w:val="24"/>
          <w:szCs w:val="24"/>
          <w:lang w:val="en-GB"/>
        </w:rPr>
      </w:pPr>
    </w:p>
    <w:p w:rsidR="00D321D4" w:rsidRPr="0055031D" w:rsidRDefault="00532362" w:rsidP="00D321D4">
      <w:pPr>
        <w:spacing w:after="0"/>
        <w:jc w:val="both"/>
        <w:rPr>
          <w:rFonts w:ascii="Times New Roman" w:hAnsi="Times New Roman" w:cs="Times New Roman"/>
          <w:sz w:val="24"/>
          <w:szCs w:val="24"/>
          <w:lang w:val="en-GB"/>
        </w:rPr>
      </w:pPr>
      <w:r w:rsidRPr="0055031D">
        <w:rPr>
          <w:rFonts w:ascii="Times New Roman" w:hAnsi="Times New Roman" w:cs="Times New Roman"/>
          <w:sz w:val="24"/>
          <w:szCs w:val="24"/>
          <w:lang w:val="en-GB"/>
        </w:rPr>
        <w:t>So, we can see that each researcher has his own opinion</w:t>
      </w:r>
      <w:r w:rsidR="00EB2D29" w:rsidRPr="0055031D">
        <w:rPr>
          <w:rFonts w:ascii="Times New Roman" w:hAnsi="Times New Roman" w:cs="Times New Roman"/>
          <w:sz w:val="24"/>
          <w:szCs w:val="24"/>
          <w:lang w:val="en-GB"/>
        </w:rPr>
        <w:t xml:space="preserve"> about bilingualism in education. Some researchers like May suggest that the</w:t>
      </w:r>
      <w:ins w:id="73" w:author="ELİF" w:date="2013-03-21T09:36:00Z">
        <w:r w:rsidR="000F279C">
          <w:rPr>
            <w:rFonts w:ascii="Times New Roman" w:hAnsi="Times New Roman" w:cs="Times New Roman"/>
            <w:sz w:val="24"/>
            <w:szCs w:val="24"/>
            <w:lang w:val="en-GB"/>
          </w:rPr>
          <w:t>re</w:t>
        </w:r>
      </w:ins>
      <w:del w:id="74" w:author="ELİF" w:date="2013-03-21T09:36:00Z">
        <w:r w:rsidR="00EB2D29" w:rsidRPr="0055031D" w:rsidDel="000F279C">
          <w:rPr>
            <w:rFonts w:ascii="Times New Roman" w:hAnsi="Times New Roman" w:cs="Times New Roman"/>
            <w:sz w:val="24"/>
            <w:szCs w:val="24"/>
            <w:lang w:val="en-GB"/>
          </w:rPr>
          <w:delText>y</w:delText>
        </w:r>
      </w:del>
      <w:r w:rsidR="00EB2D29" w:rsidRPr="0055031D">
        <w:rPr>
          <w:rFonts w:ascii="Times New Roman" w:hAnsi="Times New Roman" w:cs="Times New Roman"/>
          <w:sz w:val="24"/>
          <w:szCs w:val="24"/>
          <w:lang w:val="en-GB"/>
        </w:rPr>
        <w:t xml:space="preserve"> are two education programs for bilingualism. One of them is subtractive program the other one is additive program. Other researchers like Freeman and </w:t>
      </w:r>
      <w:proofErr w:type="spellStart"/>
      <w:r w:rsidR="00EB2D29" w:rsidRPr="0055031D">
        <w:rPr>
          <w:rFonts w:ascii="Times New Roman" w:hAnsi="Times New Roman" w:cs="Times New Roman"/>
          <w:sz w:val="24"/>
          <w:szCs w:val="24"/>
          <w:lang w:val="en-GB"/>
        </w:rPr>
        <w:t>Hornberger</w:t>
      </w:r>
      <w:proofErr w:type="spellEnd"/>
      <w:r w:rsidR="00EB2D29" w:rsidRPr="0055031D">
        <w:rPr>
          <w:rFonts w:ascii="Times New Roman" w:hAnsi="Times New Roman" w:cs="Times New Roman"/>
          <w:sz w:val="24"/>
          <w:szCs w:val="24"/>
          <w:lang w:val="en-GB"/>
        </w:rPr>
        <w:t xml:space="preserve"> argued that </w:t>
      </w:r>
      <w:proofErr w:type="spellStart"/>
      <w:r w:rsidR="00D321D4" w:rsidRPr="0055031D">
        <w:rPr>
          <w:rFonts w:ascii="Times New Roman" w:hAnsi="Times New Roman" w:cs="Times New Roman"/>
          <w:sz w:val="24"/>
          <w:szCs w:val="24"/>
          <w:lang w:val="en-GB"/>
        </w:rPr>
        <w:t>philpsophies</w:t>
      </w:r>
      <w:proofErr w:type="spellEnd"/>
      <w:del w:id="75" w:author="ELİF" w:date="2013-03-21T09:36:00Z">
        <w:r w:rsidR="00D321D4" w:rsidRPr="0055031D" w:rsidDel="000F279C">
          <w:rPr>
            <w:rFonts w:ascii="Times New Roman" w:hAnsi="Times New Roman" w:cs="Times New Roman"/>
            <w:sz w:val="24"/>
            <w:szCs w:val="24"/>
            <w:lang w:val="en-GB"/>
          </w:rPr>
          <w:delText>w</w:delText>
        </w:r>
      </w:del>
      <w:r w:rsidR="00D321D4" w:rsidRPr="0055031D">
        <w:rPr>
          <w:rFonts w:ascii="Times New Roman" w:hAnsi="Times New Roman" w:cs="Times New Roman"/>
          <w:sz w:val="24"/>
          <w:szCs w:val="24"/>
          <w:lang w:val="en-GB"/>
        </w:rPr>
        <w:t xml:space="preserve"> and goals of bilingual education are affected by </w:t>
      </w:r>
      <w:del w:id="76" w:author="ELİF" w:date="2013-03-21T09:36:00Z">
        <w:r w:rsidR="00D321D4" w:rsidRPr="0055031D" w:rsidDel="000F279C">
          <w:rPr>
            <w:rFonts w:ascii="Times New Roman" w:hAnsi="Times New Roman" w:cs="Times New Roman"/>
            <w:sz w:val="24"/>
            <w:szCs w:val="24"/>
            <w:lang w:val="en-GB"/>
          </w:rPr>
          <w:delText xml:space="preserve">themes like </w:delText>
        </w:r>
      </w:del>
      <w:proofErr w:type="spellStart"/>
      <w:r w:rsidR="00D321D4" w:rsidRPr="0055031D">
        <w:rPr>
          <w:rFonts w:ascii="Times New Roman" w:hAnsi="Times New Roman" w:cs="Times New Roman"/>
          <w:sz w:val="24"/>
          <w:szCs w:val="24"/>
          <w:lang w:val="en-GB"/>
        </w:rPr>
        <w:t>sociohistorical</w:t>
      </w:r>
      <w:proofErr w:type="spellEnd"/>
      <w:r w:rsidR="00D321D4" w:rsidRPr="0055031D">
        <w:rPr>
          <w:rFonts w:ascii="Times New Roman" w:hAnsi="Times New Roman" w:cs="Times New Roman"/>
          <w:sz w:val="24"/>
          <w:szCs w:val="24"/>
          <w:lang w:val="en-GB"/>
        </w:rPr>
        <w:t>, cultural, and political</w:t>
      </w:r>
      <w:ins w:id="77" w:author="ELİF" w:date="2013-03-21T09:36:00Z">
        <w:r w:rsidR="000F279C">
          <w:rPr>
            <w:rFonts w:ascii="Times New Roman" w:hAnsi="Times New Roman" w:cs="Times New Roman"/>
            <w:sz w:val="24"/>
            <w:szCs w:val="24"/>
            <w:lang w:val="en-GB"/>
          </w:rPr>
          <w:t xml:space="preserve"> themes</w:t>
        </w:r>
      </w:ins>
      <w:r w:rsidR="00D321D4" w:rsidRPr="0055031D">
        <w:rPr>
          <w:rFonts w:ascii="Times New Roman" w:hAnsi="Times New Roman" w:cs="Times New Roman"/>
          <w:sz w:val="24"/>
          <w:szCs w:val="24"/>
          <w:lang w:val="en-GB"/>
        </w:rPr>
        <w:t xml:space="preserve">. Researchers like </w:t>
      </w:r>
      <w:proofErr w:type="spellStart"/>
      <w:r w:rsidR="00D321D4" w:rsidRPr="0055031D">
        <w:rPr>
          <w:rFonts w:ascii="Times New Roman" w:hAnsi="Times New Roman" w:cs="Times New Roman"/>
          <w:sz w:val="24"/>
          <w:szCs w:val="24"/>
          <w:lang w:val="en-GB"/>
        </w:rPr>
        <w:t>Rossel</w:t>
      </w:r>
      <w:proofErr w:type="spellEnd"/>
      <w:r w:rsidR="00D321D4" w:rsidRPr="0055031D">
        <w:rPr>
          <w:rFonts w:ascii="Times New Roman" w:hAnsi="Times New Roman" w:cs="Times New Roman"/>
          <w:sz w:val="24"/>
          <w:szCs w:val="24"/>
          <w:lang w:val="en-GB"/>
        </w:rPr>
        <w:t xml:space="preserve"> and Baker suggested that </w:t>
      </w:r>
      <w:r w:rsidR="00F73FA5" w:rsidRPr="0055031D">
        <w:rPr>
          <w:rFonts w:ascii="Times New Roman" w:hAnsi="Times New Roman" w:cs="Times New Roman"/>
          <w:sz w:val="24"/>
          <w:szCs w:val="24"/>
          <w:lang w:val="en-GB"/>
        </w:rPr>
        <w:t>transitional education is the same program as improving English skills.</w:t>
      </w:r>
    </w:p>
    <w:p w:rsidR="00F73FA5" w:rsidRPr="0055031D" w:rsidRDefault="00F73FA5" w:rsidP="00D321D4">
      <w:pPr>
        <w:spacing w:after="0"/>
        <w:jc w:val="both"/>
        <w:rPr>
          <w:rFonts w:ascii="Times New Roman" w:hAnsi="Times New Roman" w:cs="Times New Roman"/>
          <w:sz w:val="24"/>
          <w:szCs w:val="24"/>
          <w:lang w:val="en-GB"/>
        </w:rPr>
      </w:pPr>
    </w:p>
    <w:p w:rsidR="00310D9A" w:rsidRPr="0055031D" w:rsidRDefault="00EB2D29" w:rsidP="006F5510">
      <w:pPr>
        <w:spacing w:after="0"/>
        <w:jc w:val="both"/>
        <w:rPr>
          <w:rFonts w:ascii="Times New Roman" w:hAnsi="Times New Roman" w:cs="Times New Roman"/>
          <w:sz w:val="24"/>
          <w:szCs w:val="24"/>
          <w:lang w:val="en-US"/>
        </w:rPr>
      </w:pPr>
      <w:r w:rsidRPr="0055031D">
        <w:rPr>
          <w:rFonts w:ascii="Times New Roman" w:hAnsi="Times New Roman" w:cs="Times New Roman"/>
          <w:sz w:val="24"/>
          <w:szCs w:val="24"/>
          <w:lang w:val="en-US"/>
        </w:rPr>
        <w:lastRenderedPageBreak/>
        <w:t xml:space="preserve">The aim of this paper </w:t>
      </w:r>
      <w:r w:rsidR="006F5510" w:rsidRPr="0055031D">
        <w:rPr>
          <w:rFonts w:ascii="Times New Roman" w:hAnsi="Times New Roman" w:cs="Times New Roman"/>
          <w:sz w:val="24"/>
          <w:szCs w:val="24"/>
          <w:lang w:val="en-US"/>
        </w:rPr>
        <w:t xml:space="preserve">will be to find out the advantages and disadvantages of being bilingualism and second language learner. A lot of people believe that is sufficient </w:t>
      </w:r>
      <w:r w:rsidR="0013041A" w:rsidRPr="0055031D">
        <w:rPr>
          <w:rFonts w:ascii="Times New Roman" w:hAnsi="Times New Roman" w:cs="Times New Roman"/>
          <w:sz w:val="24"/>
          <w:szCs w:val="24"/>
          <w:lang w:val="en-US"/>
        </w:rPr>
        <w:t>to know as foreign language English.</w:t>
      </w:r>
      <w:r w:rsidR="006F5510" w:rsidRPr="0055031D">
        <w:rPr>
          <w:rFonts w:ascii="Times New Roman" w:hAnsi="Times New Roman" w:cs="Times New Roman"/>
          <w:sz w:val="24"/>
          <w:szCs w:val="24"/>
          <w:lang w:val="en-US"/>
        </w:rPr>
        <w:t xml:space="preserve"> </w:t>
      </w:r>
      <w:r w:rsidR="0013041A" w:rsidRPr="0055031D">
        <w:rPr>
          <w:rFonts w:ascii="Times New Roman" w:hAnsi="Times New Roman" w:cs="Times New Roman"/>
          <w:sz w:val="24"/>
          <w:szCs w:val="24"/>
          <w:lang w:val="en-US"/>
        </w:rPr>
        <w:t>These people would be right if we would live 5 or 6 years ago. But know the world is changing and language gets a</w:t>
      </w:r>
      <w:r w:rsidR="008F4645" w:rsidRPr="0055031D">
        <w:rPr>
          <w:rFonts w:ascii="Times New Roman" w:hAnsi="Times New Roman" w:cs="Times New Roman"/>
          <w:sz w:val="24"/>
          <w:szCs w:val="24"/>
          <w:lang w:val="en-US"/>
        </w:rPr>
        <w:t>n</w:t>
      </w:r>
      <w:r w:rsidR="0013041A" w:rsidRPr="0055031D">
        <w:rPr>
          <w:rFonts w:ascii="Times New Roman" w:hAnsi="Times New Roman" w:cs="Times New Roman"/>
          <w:sz w:val="24"/>
          <w:szCs w:val="24"/>
          <w:lang w:val="en-US"/>
        </w:rPr>
        <w:t xml:space="preserve"> important part of the world and the life from the people. </w:t>
      </w:r>
      <w:r w:rsidR="008F4645" w:rsidRPr="0055031D">
        <w:rPr>
          <w:rFonts w:ascii="Times New Roman" w:hAnsi="Times New Roman" w:cs="Times New Roman"/>
          <w:sz w:val="24"/>
          <w:szCs w:val="24"/>
          <w:lang w:val="en-US"/>
        </w:rPr>
        <w:t xml:space="preserve">People who are rounded with languages like people who are bilingual </w:t>
      </w:r>
      <w:proofErr w:type="gramStart"/>
      <w:r w:rsidR="008F4645" w:rsidRPr="0055031D">
        <w:rPr>
          <w:rFonts w:ascii="Times New Roman" w:hAnsi="Times New Roman" w:cs="Times New Roman"/>
          <w:sz w:val="24"/>
          <w:szCs w:val="24"/>
          <w:lang w:val="en-US"/>
        </w:rPr>
        <w:t>has</w:t>
      </w:r>
      <w:proofErr w:type="gramEnd"/>
      <w:r w:rsidR="008F4645" w:rsidRPr="0055031D">
        <w:rPr>
          <w:rFonts w:ascii="Times New Roman" w:hAnsi="Times New Roman" w:cs="Times New Roman"/>
          <w:sz w:val="24"/>
          <w:szCs w:val="24"/>
          <w:lang w:val="en-US"/>
        </w:rPr>
        <w:t xml:space="preserve"> a great advantages and of course people who are studying languages has advantages too. But I want to know are these people understand their advantages or does it them care or doesn’t she or he it?</w:t>
      </w:r>
      <w:r w:rsidR="0013041A" w:rsidRPr="0055031D">
        <w:rPr>
          <w:rFonts w:ascii="Times New Roman" w:hAnsi="Times New Roman" w:cs="Times New Roman"/>
          <w:sz w:val="24"/>
          <w:szCs w:val="24"/>
          <w:lang w:val="en-US"/>
        </w:rPr>
        <w:t xml:space="preserve"> T</w:t>
      </w:r>
      <w:r w:rsidR="00A45D60" w:rsidRPr="0055031D">
        <w:rPr>
          <w:rFonts w:ascii="Times New Roman" w:hAnsi="Times New Roman" w:cs="Times New Roman"/>
          <w:sz w:val="24"/>
          <w:szCs w:val="24"/>
          <w:lang w:val="en-US"/>
        </w:rPr>
        <w:t>he thinking of the students who are bilingual and students who are second language learner is important because each of this group has different opinions about languages and for understanding which group has more benefits I’m doing this study.</w:t>
      </w:r>
    </w:p>
    <w:p w:rsidR="00310D9A" w:rsidRPr="0055031D" w:rsidRDefault="00310D9A" w:rsidP="00327BB2">
      <w:pPr>
        <w:spacing w:after="0"/>
        <w:jc w:val="both"/>
        <w:rPr>
          <w:rFonts w:ascii="Times New Roman" w:hAnsi="Times New Roman" w:cs="Times New Roman"/>
          <w:sz w:val="24"/>
          <w:szCs w:val="24"/>
          <w:lang w:val="en-GB"/>
        </w:rPr>
      </w:pPr>
    </w:p>
    <w:p w:rsidR="00A911E9" w:rsidRPr="0055031D" w:rsidRDefault="00A911E9" w:rsidP="00327BB2">
      <w:pPr>
        <w:spacing w:after="0"/>
        <w:jc w:val="both"/>
        <w:rPr>
          <w:rFonts w:ascii="Times New Roman" w:hAnsi="Times New Roman" w:cs="Times New Roman"/>
          <w:b/>
          <w:bCs/>
          <w:sz w:val="24"/>
          <w:szCs w:val="24"/>
          <w:lang w:val="en-GB"/>
        </w:rPr>
      </w:pPr>
      <w:r w:rsidRPr="0055031D">
        <w:rPr>
          <w:rFonts w:ascii="Times New Roman" w:hAnsi="Times New Roman" w:cs="Times New Roman"/>
          <w:b/>
          <w:bCs/>
          <w:sz w:val="24"/>
          <w:szCs w:val="24"/>
          <w:lang w:val="en-GB"/>
        </w:rPr>
        <w:t>2. Literature Review</w:t>
      </w:r>
    </w:p>
    <w:p w:rsidR="00A911E9" w:rsidRPr="0055031D" w:rsidRDefault="00A911E9" w:rsidP="00327BB2">
      <w:pPr>
        <w:spacing w:after="0"/>
        <w:jc w:val="both"/>
        <w:rPr>
          <w:rFonts w:ascii="Times New Roman" w:hAnsi="Times New Roman" w:cs="Times New Roman"/>
          <w:sz w:val="24"/>
          <w:szCs w:val="24"/>
          <w:lang w:val="en-GB"/>
        </w:rPr>
      </w:pPr>
    </w:p>
    <w:p w:rsidR="00193359" w:rsidRPr="000F279C" w:rsidRDefault="00193359" w:rsidP="000F279C">
      <w:pPr>
        <w:autoSpaceDE w:val="0"/>
        <w:autoSpaceDN w:val="0"/>
        <w:adjustRightInd w:val="0"/>
        <w:spacing w:after="0" w:line="240" w:lineRule="auto"/>
        <w:ind w:firstLine="708"/>
        <w:jc w:val="both"/>
        <w:rPr>
          <w:rFonts w:ascii="Times New Roman" w:hAnsi="Times New Roman" w:cs="Times New Roman"/>
          <w:sz w:val="24"/>
          <w:szCs w:val="24"/>
          <w:lang w:val="en-US"/>
        </w:rPr>
      </w:pPr>
      <w:r w:rsidRPr="000F279C">
        <w:rPr>
          <w:rFonts w:ascii="Times New Roman" w:hAnsi="Times New Roman" w:cs="Times New Roman"/>
          <w:sz w:val="24"/>
          <w:szCs w:val="24"/>
          <w:lang w:val="en-US"/>
        </w:rPr>
        <w:t>Moreover, bilingualism gives children</w:t>
      </w:r>
      <w:r w:rsidRPr="000F279C">
        <w:rPr>
          <w:rFonts w:ascii="Times New Roman" w:hAnsi="Times New Roman" w:cs="Times New Roman"/>
          <w:sz w:val="24"/>
          <w:szCs w:val="24"/>
        </w:rPr>
        <w:t xml:space="preserve"> </w:t>
      </w:r>
      <w:r w:rsidRPr="000F279C">
        <w:rPr>
          <w:rFonts w:ascii="Times New Roman" w:hAnsi="Times New Roman" w:cs="Times New Roman"/>
          <w:sz w:val="24"/>
          <w:szCs w:val="24"/>
          <w:lang w:val="en-US"/>
        </w:rPr>
        <w:t>advantages that go well beyond languages. These advantages are particularly evident</w:t>
      </w:r>
      <w:r w:rsidRPr="000F279C">
        <w:rPr>
          <w:rFonts w:ascii="Times New Roman" w:hAnsi="Times New Roman" w:cs="Times New Roman"/>
          <w:sz w:val="24"/>
          <w:szCs w:val="24"/>
        </w:rPr>
        <w:t xml:space="preserve"> </w:t>
      </w:r>
      <w:r w:rsidRPr="000F279C">
        <w:rPr>
          <w:rFonts w:ascii="Times New Roman" w:hAnsi="Times New Roman" w:cs="Times New Roman"/>
          <w:sz w:val="24"/>
          <w:szCs w:val="24"/>
          <w:lang w:val="en-US"/>
        </w:rPr>
        <w:t>in tasks that involve cognitive flexibility and the control of attention: bilinguals seem</w:t>
      </w:r>
      <w:r w:rsidRPr="000F279C">
        <w:rPr>
          <w:rFonts w:ascii="Times New Roman" w:hAnsi="Times New Roman" w:cs="Times New Roman"/>
          <w:sz w:val="24"/>
          <w:szCs w:val="24"/>
        </w:rPr>
        <w:t xml:space="preserve"> </w:t>
      </w:r>
      <w:r w:rsidRPr="000F279C">
        <w:rPr>
          <w:rFonts w:ascii="Times New Roman" w:hAnsi="Times New Roman" w:cs="Times New Roman"/>
          <w:sz w:val="24"/>
          <w:szCs w:val="24"/>
          <w:lang w:val="en-US"/>
        </w:rPr>
        <w:t>to be better at selectively paying attention, at inhibiting irrelevant information, and at</w:t>
      </w:r>
      <w:r w:rsidRPr="000F279C">
        <w:rPr>
          <w:rFonts w:ascii="Times New Roman" w:hAnsi="Times New Roman" w:cs="Times New Roman"/>
          <w:sz w:val="24"/>
          <w:szCs w:val="24"/>
        </w:rPr>
        <w:t xml:space="preserve"> </w:t>
      </w:r>
      <w:r w:rsidRPr="000F279C">
        <w:rPr>
          <w:rFonts w:ascii="Times New Roman" w:hAnsi="Times New Roman" w:cs="Times New Roman"/>
          <w:sz w:val="24"/>
          <w:szCs w:val="24"/>
          <w:lang w:val="en-US"/>
        </w:rPr>
        <w:t>switching between alte</w:t>
      </w:r>
      <w:r w:rsidR="0055031D" w:rsidRPr="000F279C">
        <w:rPr>
          <w:rFonts w:ascii="Times New Roman" w:hAnsi="Times New Roman" w:cs="Times New Roman"/>
          <w:sz w:val="24"/>
          <w:szCs w:val="24"/>
          <w:lang w:val="en-US"/>
        </w:rPr>
        <w:t xml:space="preserve">rnative solution to a problem (cited in </w:t>
      </w:r>
      <w:r w:rsidRPr="000F279C">
        <w:rPr>
          <w:rFonts w:ascii="Times New Roman" w:hAnsi="Times New Roman" w:cs="Times New Roman"/>
          <w:sz w:val="24"/>
          <w:szCs w:val="24"/>
          <w:lang w:val="en-US"/>
        </w:rPr>
        <w:t>Bialystok &amp; Martin 2004</w:t>
      </w:r>
      <w:r w:rsidRPr="000F279C">
        <w:rPr>
          <w:rFonts w:ascii="Times New Roman" w:hAnsi="Times New Roman" w:cs="Times New Roman"/>
          <w:sz w:val="24"/>
          <w:szCs w:val="24"/>
        </w:rPr>
        <w:t xml:space="preserve">; </w:t>
      </w:r>
      <w:r w:rsidRPr="000F279C">
        <w:rPr>
          <w:rFonts w:ascii="Times New Roman" w:hAnsi="Times New Roman" w:cs="Times New Roman"/>
          <w:sz w:val="24"/>
          <w:szCs w:val="24"/>
          <w:lang w:val="en-US"/>
        </w:rPr>
        <w:t>Bialystok et al 2009).</w:t>
      </w:r>
    </w:p>
    <w:p w:rsidR="00EF7B0D" w:rsidRPr="0055031D" w:rsidRDefault="00EF7B0D" w:rsidP="00EF7B0D">
      <w:pPr>
        <w:pStyle w:val="ListeParagraf"/>
        <w:autoSpaceDE w:val="0"/>
        <w:autoSpaceDN w:val="0"/>
        <w:adjustRightInd w:val="0"/>
        <w:spacing w:after="0" w:line="240" w:lineRule="auto"/>
        <w:jc w:val="both"/>
        <w:rPr>
          <w:rFonts w:ascii="Times New Roman" w:hAnsi="Times New Roman" w:cs="Times New Roman"/>
          <w:sz w:val="24"/>
          <w:szCs w:val="24"/>
          <w:lang w:val="en-US"/>
        </w:rPr>
      </w:pPr>
    </w:p>
    <w:p w:rsidR="002062B1" w:rsidRPr="000F279C" w:rsidRDefault="00EF7B0D" w:rsidP="000F279C">
      <w:pPr>
        <w:autoSpaceDE w:val="0"/>
        <w:autoSpaceDN w:val="0"/>
        <w:adjustRightInd w:val="0"/>
        <w:spacing w:after="0" w:line="240" w:lineRule="auto"/>
        <w:ind w:firstLine="360"/>
        <w:jc w:val="both"/>
        <w:rPr>
          <w:rFonts w:ascii="Times New Roman" w:hAnsi="Times New Roman" w:cs="Times New Roman"/>
          <w:sz w:val="24"/>
          <w:szCs w:val="24"/>
          <w:lang w:val="en-US"/>
        </w:rPr>
      </w:pPr>
      <w:r w:rsidRPr="000F279C">
        <w:rPr>
          <w:rFonts w:ascii="Times New Roman" w:hAnsi="Times New Roman" w:cs="Times New Roman"/>
          <w:sz w:val="24"/>
          <w:szCs w:val="24"/>
          <w:lang w:val="en-US"/>
        </w:rPr>
        <w:t xml:space="preserve">Bialystok &amp; Martin want to show us that </w:t>
      </w:r>
      <w:r w:rsidR="0055031D" w:rsidRPr="000F279C">
        <w:rPr>
          <w:rFonts w:ascii="Times New Roman" w:hAnsi="Times New Roman" w:cs="Times New Roman"/>
          <w:sz w:val="24"/>
          <w:szCs w:val="24"/>
          <w:lang w:val="en-US"/>
        </w:rPr>
        <w:t>bilingualism helps this people to think more and intensive about the missions that they have to do. They argued that people who are bilingual give more attention and that they think about the problem and try to find a way for the problem.</w:t>
      </w:r>
      <w:r w:rsidR="000F279C">
        <w:rPr>
          <w:rFonts w:ascii="Times New Roman" w:hAnsi="Times New Roman" w:cs="Times New Roman"/>
          <w:sz w:val="24"/>
          <w:szCs w:val="24"/>
          <w:lang w:val="en-US"/>
        </w:rPr>
        <w:t xml:space="preserve"> </w:t>
      </w:r>
      <w:r w:rsidR="002062B1" w:rsidRPr="000F279C">
        <w:rPr>
          <w:rFonts w:ascii="Times New Roman" w:hAnsi="Times New Roman" w:cs="Times New Roman"/>
          <w:sz w:val="24"/>
          <w:szCs w:val="24"/>
          <w:lang w:val="en-US"/>
        </w:rPr>
        <w:t>Bilingual children may have some developmental advantages in word learning</w:t>
      </w:r>
    </w:p>
    <w:p w:rsidR="002062B1" w:rsidRPr="0055031D" w:rsidRDefault="002062B1" w:rsidP="00B36A0C">
      <w:pPr>
        <w:autoSpaceDE w:val="0"/>
        <w:autoSpaceDN w:val="0"/>
        <w:adjustRightInd w:val="0"/>
        <w:spacing w:after="0" w:line="240" w:lineRule="auto"/>
        <w:jc w:val="both"/>
        <w:rPr>
          <w:rFonts w:ascii="Times New Roman" w:hAnsi="Times New Roman" w:cs="Times New Roman"/>
          <w:sz w:val="24"/>
          <w:szCs w:val="24"/>
          <w:lang w:val="de-DE"/>
        </w:rPr>
      </w:pPr>
      <w:proofErr w:type="gramStart"/>
      <w:r w:rsidRPr="0055031D">
        <w:rPr>
          <w:rFonts w:ascii="Times New Roman" w:hAnsi="Times New Roman" w:cs="Times New Roman"/>
          <w:sz w:val="24"/>
          <w:szCs w:val="24"/>
          <w:lang w:val="en-US"/>
        </w:rPr>
        <w:t>because</w:t>
      </w:r>
      <w:proofErr w:type="gramEnd"/>
      <w:r w:rsidRPr="0055031D">
        <w:rPr>
          <w:rFonts w:ascii="Times New Roman" w:hAnsi="Times New Roman" w:cs="Times New Roman"/>
          <w:sz w:val="24"/>
          <w:szCs w:val="24"/>
          <w:lang w:val="en-US"/>
        </w:rPr>
        <w:t xml:space="preserve"> they are less constrained by principles such a Mutual Exclusivity</w:t>
      </w:r>
      <w:r w:rsidR="00B36A0C" w:rsidRPr="0055031D">
        <w:rPr>
          <w:rFonts w:ascii="Times New Roman" w:hAnsi="Times New Roman" w:cs="Times New Roman"/>
          <w:sz w:val="24"/>
          <w:szCs w:val="24"/>
          <w:lang w:val="de-DE"/>
        </w:rPr>
        <w:t xml:space="preserve"> </w:t>
      </w:r>
      <w:r w:rsidRPr="0055031D">
        <w:rPr>
          <w:rFonts w:ascii="Times New Roman" w:hAnsi="Times New Roman" w:cs="Times New Roman"/>
          <w:sz w:val="24"/>
          <w:szCs w:val="24"/>
          <w:lang w:val="de-DE"/>
        </w:rPr>
        <w:t>(</w:t>
      </w:r>
      <w:proofErr w:type="spellStart"/>
      <w:r w:rsidR="0055031D" w:rsidRPr="0055031D">
        <w:rPr>
          <w:rFonts w:ascii="Times New Roman" w:hAnsi="Times New Roman" w:cs="Times New Roman"/>
          <w:sz w:val="24"/>
          <w:szCs w:val="24"/>
          <w:lang w:val="de-DE"/>
        </w:rPr>
        <w:t>cited</w:t>
      </w:r>
      <w:proofErr w:type="spellEnd"/>
      <w:r w:rsidR="0055031D" w:rsidRPr="0055031D">
        <w:rPr>
          <w:rFonts w:ascii="Times New Roman" w:hAnsi="Times New Roman" w:cs="Times New Roman"/>
          <w:sz w:val="24"/>
          <w:szCs w:val="24"/>
          <w:lang w:val="de-DE"/>
        </w:rPr>
        <w:t xml:space="preserve"> in </w:t>
      </w:r>
      <w:r w:rsidRPr="0055031D">
        <w:rPr>
          <w:rFonts w:ascii="Times New Roman" w:hAnsi="Times New Roman" w:cs="Times New Roman"/>
          <w:sz w:val="24"/>
          <w:szCs w:val="24"/>
          <w:lang w:val="de-DE"/>
        </w:rPr>
        <w:t>Byers-Heinlein &amp;</w:t>
      </w:r>
      <w:r w:rsidR="00B36A0C" w:rsidRPr="0055031D">
        <w:rPr>
          <w:rFonts w:ascii="Times New Roman" w:hAnsi="Times New Roman" w:cs="Times New Roman"/>
          <w:sz w:val="24"/>
          <w:szCs w:val="24"/>
          <w:lang w:val="de-DE"/>
        </w:rPr>
        <w:t xml:space="preserve"> </w:t>
      </w:r>
      <w:r w:rsidRPr="0055031D">
        <w:rPr>
          <w:rFonts w:ascii="Times New Roman" w:hAnsi="Times New Roman" w:cs="Times New Roman"/>
          <w:sz w:val="24"/>
          <w:szCs w:val="24"/>
          <w:lang w:val="de-DE"/>
        </w:rPr>
        <w:t xml:space="preserve">Werker 2009) </w:t>
      </w:r>
    </w:p>
    <w:p w:rsidR="002062B1" w:rsidRPr="0055031D" w:rsidRDefault="0055031D" w:rsidP="00B36A0C">
      <w:pPr>
        <w:autoSpaceDE w:val="0"/>
        <w:autoSpaceDN w:val="0"/>
        <w:adjustRightInd w:val="0"/>
        <w:spacing w:after="0" w:line="240" w:lineRule="auto"/>
        <w:jc w:val="both"/>
        <w:rPr>
          <w:rFonts w:ascii="Times New Roman" w:hAnsi="Times New Roman" w:cs="Times New Roman"/>
          <w:sz w:val="24"/>
          <w:szCs w:val="24"/>
          <w:lang w:val="de-DE"/>
        </w:rPr>
      </w:pPr>
      <w:r w:rsidRPr="0055031D">
        <w:rPr>
          <w:rFonts w:ascii="Times New Roman" w:hAnsi="Times New Roman" w:cs="Times New Roman"/>
          <w:sz w:val="24"/>
          <w:szCs w:val="24"/>
          <w:lang w:val="de-DE"/>
        </w:rPr>
        <w:t xml:space="preserve">   </w:t>
      </w:r>
    </w:p>
    <w:p w:rsidR="0055031D" w:rsidRDefault="0055031D" w:rsidP="000F279C">
      <w:pPr>
        <w:autoSpaceDE w:val="0"/>
        <w:autoSpaceDN w:val="0"/>
        <w:adjustRightInd w:val="0"/>
        <w:spacing w:after="0" w:line="240" w:lineRule="auto"/>
        <w:ind w:firstLine="708"/>
        <w:jc w:val="both"/>
        <w:rPr>
          <w:rFonts w:ascii="Times New Roman" w:hAnsi="Times New Roman" w:cs="Times New Roman"/>
          <w:sz w:val="24"/>
          <w:szCs w:val="24"/>
          <w:lang w:val="en-US"/>
        </w:rPr>
      </w:pPr>
      <w:r w:rsidRPr="0055031D">
        <w:rPr>
          <w:rFonts w:ascii="Times New Roman" w:hAnsi="Times New Roman" w:cs="Times New Roman"/>
          <w:sz w:val="24"/>
          <w:szCs w:val="24"/>
          <w:lang w:val="en-US"/>
        </w:rPr>
        <w:t xml:space="preserve">Byers-Heinlein &amp; </w:t>
      </w:r>
      <w:proofErr w:type="spellStart"/>
      <w:r w:rsidRPr="0055031D">
        <w:rPr>
          <w:rFonts w:ascii="Times New Roman" w:hAnsi="Times New Roman" w:cs="Times New Roman"/>
          <w:sz w:val="24"/>
          <w:szCs w:val="24"/>
          <w:lang w:val="en-US"/>
        </w:rPr>
        <w:t>Werker</w:t>
      </w:r>
      <w:proofErr w:type="spellEnd"/>
      <w:r w:rsidRPr="0055031D">
        <w:rPr>
          <w:rFonts w:ascii="Times New Roman" w:hAnsi="Times New Roman" w:cs="Times New Roman"/>
          <w:sz w:val="24"/>
          <w:szCs w:val="24"/>
          <w:lang w:val="en-US"/>
        </w:rPr>
        <w:t xml:space="preserve"> argued that bilingual ch</w:t>
      </w:r>
      <w:r>
        <w:rPr>
          <w:rFonts w:ascii="Times New Roman" w:hAnsi="Times New Roman" w:cs="Times New Roman"/>
          <w:sz w:val="24"/>
          <w:szCs w:val="24"/>
          <w:lang w:val="en-US"/>
        </w:rPr>
        <w:t xml:space="preserve">ild has a benefit like learning a lot   </w:t>
      </w:r>
    </w:p>
    <w:p w:rsidR="00A82D7C" w:rsidRPr="0055031D" w:rsidRDefault="0055031D" w:rsidP="000F279C">
      <w:pPr>
        <w:autoSpaceDE w:val="0"/>
        <w:autoSpaceDN w:val="0"/>
        <w:adjustRightInd w:val="0"/>
        <w:spacing w:after="0" w:line="240" w:lineRule="auto"/>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of</w:t>
      </w:r>
      <w:proofErr w:type="gramEnd"/>
      <w:r>
        <w:rPr>
          <w:rFonts w:ascii="Times New Roman" w:hAnsi="Times New Roman" w:cs="Times New Roman"/>
          <w:sz w:val="24"/>
          <w:szCs w:val="24"/>
          <w:lang w:val="en-US"/>
        </w:rPr>
        <w:t xml:space="preserve"> words in both languages and so is this child improving </w:t>
      </w:r>
      <w:r w:rsidR="00A82D7C">
        <w:rPr>
          <w:rFonts w:ascii="Times New Roman" w:hAnsi="Times New Roman" w:cs="Times New Roman"/>
          <w:sz w:val="24"/>
          <w:szCs w:val="24"/>
          <w:lang w:val="en-US"/>
        </w:rPr>
        <w:t xml:space="preserve">her languages.   </w:t>
      </w:r>
      <w:r w:rsidR="002062B1" w:rsidRPr="000F279C">
        <w:rPr>
          <w:rFonts w:ascii="Times New Roman" w:hAnsi="Times New Roman" w:cs="Times New Roman"/>
          <w:sz w:val="24"/>
          <w:szCs w:val="24"/>
          <w:lang w:val="en-US"/>
        </w:rPr>
        <w:t>Children who know more than one language have a</w:t>
      </w:r>
      <w:r w:rsidR="002062B1" w:rsidRPr="000F279C">
        <w:rPr>
          <w:rFonts w:ascii="Times New Roman" w:hAnsi="Times New Roman" w:cs="Times New Roman"/>
          <w:sz w:val="24"/>
          <w:szCs w:val="24"/>
        </w:rPr>
        <w:t xml:space="preserve"> </w:t>
      </w:r>
      <w:r w:rsidR="002062B1" w:rsidRPr="000F279C">
        <w:rPr>
          <w:rFonts w:ascii="Times New Roman" w:hAnsi="Times New Roman" w:cs="Times New Roman"/>
          <w:sz w:val="24"/>
          <w:szCs w:val="24"/>
          <w:lang w:val="en-US"/>
        </w:rPr>
        <w:t>spontaneous understanding of language structure and therefore an enhanced ability to</w:t>
      </w:r>
      <w:r w:rsidR="002062B1" w:rsidRPr="000F279C">
        <w:rPr>
          <w:rFonts w:ascii="Times New Roman" w:hAnsi="Times New Roman" w:cs="Times New Roman"/>
          <w:sz w:val="24"/>
          <w:szCs w:val="24"/>
        </w:rPr>
        <w:t xml:space="preserve"> </w:t>
      </w:r>
      <w:r w:rsidR="002062B1" w:rsidRPr="000F279C">
        <w:rPr>
          <w:rFonts w:ascii="Times New Roman" w:hAnsi="Times New Roman" w:cs="Times New Roman"/>
          <w:sz w:val="24"/>
          <w:szCs w:val="24"/>
          <w:lang w:val="en-US"/>
        </w:rPr>
        <w:t>learn new languages. They also tend to have an earlier grasp of some essential</w:t>
      </w:r>
      <w:r w:rsidR="002062B1" w:rsidRPr="000F279C">
        <w:rPr>
          <w:rFonts w:ascii="Times New Roman" w:hAnsi="Times New Roman" w:cs="Times New Roman"/>
          <w:sz w:val="24"/>
          <w:szCs w:val="24"/>
        </w:rPr>
        <w:t xml:space="preserve"> </w:t>
      </w:r>
      <w:r w:rsidR="002062B1" w:rsidRPr="000F279C">
        <w:rPr>
          <w:rFonts w:ascii="Times New Roman" w:hAnsi="Times New Roman" w:cs="Times New Roman"/>
          <w:sz w:val="24"/>
          <w:szCs w:val="24"/>
          <w:lang w:val="en-US"/>
        </w:rPr>
        <w:t>background components of literacy, such as the invariance of print meaning and its</w:t>
      </w:r>
      <w:r w:rsidR="002062B1" w:rsidRPr="000F279C">
        <w:rPr>
          <w:rFonts w:ascii="Times New Roman" w:hAnsi="Times New Roman" w:cs="Times New Roman"/>
          <w:sz w:val="24"/>
          <w:szCs w:val="24"/>
        </w:rPr>
        <w:t xml:space="preserve"> </w:t>
      </w:r>
      <w:r w:rsidR="002062B1" w:rsidRPr="000F279C">
        <w:rPr>
          <w:rFonts w:ascii="Times New Roman" w:hAnsi="Times New Roman" w:cs="Times New Roman"/>
          <w:sz w:val="24"/>
          <w:szCs w:val="24"/>
          <w:lang w:val="en-US"/>
        </w:rPr>
        <w:t>symbolic function (</w:t>
      </w:r>
      <w:r w:rsidRPr="000F279C">
        <w:rPr>
          <w:rFonts w:ascii="Times New Roman" w:hAnsi="Times New Roman" w:cs="Times New Roman"/>
          <w:sz w:val="24"/>
          <w:szCs w:val="24"/>
          <w:lang w:val="en-US"/>
        </w:rPr>
        <w:t xml:space="preserve">cited in </w:t>
      </w:r>
      <w:r w:rsidR="002062B1" w:rsidRPr="000F279C">
        <w:rPr>
          <w:rFonts w:ascii="Times New Roman" w:hAnsi="Times New Roman" w:cs="Times New Roman"/>
          <w:sz w:val="24"/>
          <w:szCs w:val="24"/>
          <w:lang w:val="en-US"/>
        </w:rPr>
        <w:t>Bialystok 2002).</w:t>
      </w:r>
      <w:r w:rsidR="000F279C">
        <w:rPr>
          <w:rFonts w:ascii="Times New Roman" w:hAnsi="Times New Roman" w:cs="Times New Roman"/>
          <w:sz w:val="24"/>
          <w:szCs w:val="24"/>
          <w:lang w:val="en-US"/>
        </w:rPr>
        <w:t xml:space="preserve"> </w:t>
      </w:r>
      <w:r w:rsidR="00A82D7C" w:rsidRPr="0055031D">
        <w:rPr>
          <w:rFonts w:ascii="Times New Roman" w:hAnsi="Times New Roman" w:cs="Times New Roman"/>
          <w:sz w:val="24"/>
          <w:szCs w:val="24"/>
          <w:lang w:val="en-US"/>
        </w:rPr>
        <w:t>Bialystok</w:t>
      </w:r>
      <w:r w:rsidR="00A82D7C">
        <w:rPr>
          <w:rFonts w:ascii="Times New Roman" w:hAnsi="Times New Roman" w:cs="Times New Roman"/>
          <w:sz w:val="24"/>
          <w:szCs w:val="24"/>
          <w:lang w:val="en-US"/>
        </w:rPr>
        <w:t xml:space="preserve"> wants to tell us that bilingual child have a different way to learn languages across the other learners and that they have a different methods of to keep them in mind.</w:t>
      </w:r>
    </w:p>
    <w:p w:rsidR="002062B1" w:rsidRPr="0055031D" w:rsidRDefault="002062B1" w:rsidP="00B36A0C">
      <w:pPr>
        <w:autoSpaceDE w:val="0"/>
        <w:autoSpaceDN w:val="0"/>
        <w:adjustRightInd w:val="0"/>
        <w:spacing w:after="0" w:line="240" w:lineRule="auto"/>
        <w:jc w:val="both"/>
        <w:rPr>
          <w:rFonts w:ascii="Times New Roman" w:hAnsi="Times New Roman" w:cs="Times New Roman"/>
          <w:sz w:val="24"/>
          <w:szCs w:val="24"/>
          <w:lang w:val="en-US"/>
        </w:rPr>
      </w:pPr>
    </w:p>
    <w:p w:rsidR="00A82D7C" w:rsidRDefault="002062B1" w:rsidP="000F279C">
      <w:pPr>
        <w:autoSpaceDE w:val="0"/>
        <w:autoSpaceDN w:val="0"/>
        <w:adjustRightInd w:val="0"/>
        <w:spacing w:after="0" w:line="240" w:lineRule="auto"/>
        <w:ind w:firstLine="708"/>
        <w:jc w:val="both"/>
        <w:rPr>
          <w:rFonts w:ascii="Times New Roman" w:hAnsi="Times New Roman" w:cs="Times New Roman"/>
          <w:sz w:val="24"/>
          <w:szCs w:val="24"/>
          <w:lang w:val="en-US"/>
        </w:rPr>
      </w:pPr>
      <w:r w:rsidRPr="000F279C">
        <w:rPr>
          <w:rFonts w:ascii="Times New Roman" w:hAnsi="Times New Roman" w:cs="Times New Roman"/>
          <w:sz w:val="24"/>
          <w:szCs w:val="24"/>
          <w:lang w:val="en-US"/>
        </w:rPr>
        <w:t>Although they often have smaller vocabularies in each</w:t>
      </w:r>
      <w:r w:rsidRPr="000F279C">
        <w:rPr>
          <w:rFonts w:ascii="Times New Roman" w:hAnsi="Times New Roman" w:cs="Times New Roman"/>
          <w:sz w:val="24"/>
          <w:szCs w:val="24"/>
        </w:rPr>
        <w:t xml:space="preserve"> </w:t>
      </w:r>
      <w:r w:rsidRPr="000F279C">
        <w:rPr>
          <w:rFonts w:ascii="Times New Roman" w:hAnsi="Times New Roman" w:cs="Times New Roman"/>
          <w:sz w:val="24"/>
          <w:szCs w:val="24"/>
          <w:lang w:val="en-US"/>
        </w:rPr>
        <w:t>language than their monolingual peers, initial vocabulary size differences are not</w:t>
      </w:r>
      <w:r w:rsidR="00A82D7C" w:rsidRPr="000F279C">
        <w:rPr>
          <w:rFonts w:ascii="Times New Roman" w:hAnsi="Times New Roman" w:cs="Times New Roman"/>
          <w:sz w:val="24"/>
          <w:szCs w:val="24"/>
          <w:lang w:val="en-US"/>
        </w:rPr>
        <w:t xml:space="preserve"> </w:t>
      </w:r>
      <w:r w:rsidRPr="000F279C">
        <w:rPr>
          <w:rFonts w:ascii="Times New Roman" w:hAnsi="Times New Roman" w:cs="Times New Roman"/>
          <w:sz w:val="24"/>
          <w:szCs w:val="24"/>
          <w:lang w:val="en-US"/>
        </w:rPr>
        <w:t>detrimental to academic achievement (</w:t>
      </w:r>
      <w:r w:rsidR="0055031D" w:rsidRPr="000F279C">
        <w:rPr>
          <w:rFonts w:ascii="Times New Roman" w:hAnsi="Times New Roman" w:cs="Times New Roman"/>
          <w:sz w:val="24"/>
          <w:szCs w:val="24"/>
          <w:lang w:val="en-US"/>
        </w:rPr>
        <w:t xml:space="preserve">cited in </w:t>
      </w:r>
      <w:proofErr w:type="spellStart"/>
      <w:r w:rsidRPr="000F279C">
        <w:rPr>
          <w:rFonts w:ascii="Times New Roman" w:hAnsi="Times New Roman" w:cs="Times New Roman"/>
          <w:sz w:val="24"/>
          <w:szCs w:val="24"/>
          <w:lang w:val="en-US"/>
        </w:rPr>
        <w:t>Barac</w:t>
      </w:r>
      <w:proofErr w:type="spellEnd"/>
      <w:r w:rsidRPr="000F279C">
        <w:rPr>
          <w:rFonts w:ascii="Times New Roman" w:hAnsi="Times New Roman" w:cs="Times New Roman"/>
          <w:sz w:val="24"/>
          <w:szCs w:val="24"/>
          <w:lang w:val="en-US"/>
        </w:rPr>
        <w:t xml:space="preserve"> &amp; Bialystok 2011).</w:t>
      </w:r>
      <w:r w:rsidR="00A82D7C">
        <w:rPr>
          <w:rFonts w:ascii="Times New Roman" w:hAnsi="Times New Roman" w:cs="Times New Roman"/>
          <w:sz w:val="24"/>
          <w:szCs w:val="24"/>
          <w:lang w:val="en-US"/>
        </w:rPr>
        <w:t xml:space="preserve">  </w:t>
      </w:r>
      <w:proofErr w:type="spellStart"/>
      <w:r w:rsidR="00A82D7C" w:rsidRPr="00A82D7C">
        <w:rPr>
          <w:rFonts w:ascii="Times New Roman" w:hAnsi="Times New Roman" w:cs="Times New Roman"/>
          <w:sz w:val="24"/>
          <w:szCs w:val="24"/>
          <w:lang w:val="en-US"/>
        </w:rPr>
        <w:t>Barac</w:t>
      </w:r>
      <w:proofErr w:type="spellEnd"/>
      <w:r w:rsidR="00A82D7C" w:rsidRPr="00A82D7C">
        <w:rPr>
          <w:rFonts w:ascii="Times New Roman" w:hAnsi="Times New Roman" w:cs="Times New Roman"/>
          <w:sz w:val="24"/>
          <w:szCs w:val="24"/>
          <w:lang w:val="en-US"/>
        </w:rPr>
        <w:t xml:space="preserve"> &amp; Bialystok</w:t>
      </w:r>
      <w:r w:rsidR="00A82D7C">
        <w:rPr>
          <w:rFonts w:ascii="Times New Roman" w:hAnsi="Times New Roman" w:cs="Times New Roman"/>
          <w:sz w:val="24"/>
          <w:szCs w:val="24"/>
          <w:lang w:val="en-US"/>
        </w:rPr>
        <w:t xml:space="preserve"> argued that </w:t>
      </w:r>
      <w:r w:rsidR="00011002">
        <w:rPr>
          <w:rFonts w:ascii="Times New Roman" w:hAnsi="Times New Roman" w:cs="Times New Roman"/>
          <w:sz w:val="24"/>
          <w:szCs w:val="24"/>
          <w:lang w:val="en-US"/>
        </w:rPr>
        <w:t xml:space="preserve">the person who is bilingual when they learn </w:t>
      </w:r>
      <w:r w:rsidR="00A82D7C">
        <w:rPr>
          <w:rFonts w:ascii="Times New Roman" w:hAnsi="Times New Roman" w:cs="Times New Roman"/>
          <w:sz w:val="24"/>
          <w:szCs w:val="24"/>
          <w:lang w:val="en-US"/>
        </w:rPr>
        <w:t xml:space="preserve">the first time </w:t>
      </w:r>
      <w:r w:rsidR="00011002">
        <w:rPr>
          <w:rFonts w:ascii="Times New Roman" w:hAnsi="Times New Roman" w:cs="Times New Roman"/>
          <w:sz w:val="24"/>
          <w:szCs w:val="24"/>
          <w:lang w:val="en-US"/>
        </w:rPr>
        <w:t xml:space="preserve">that the words not like people who were academic but later they have in both languages vocabularies. </w:t>
      </w:r>
    </w:p>
    <w:p w:rsidR="00011002" w:rsidRPr="0055031D" w:rsidRDefault="00011002" w:rsidP="00011002">
      <w:pPr>
        <w:autoSpaceDE w:val="0"/>
        <w:autoSpaceDN w:val="0"/>
        <w:adjustRightInd w:val="0"/>
        <w:spacing w:after="0"/>
        <w:jc w:val="both"/>
        <w:rPr>
          <w:rFonts w:ascii="Times New Roman" w:hAnsi="Times New Roman" w:cs="Times New Roman"/>
          <w:sz w:val="24"/>
          <w:szCs w:val="24"/>
          <w:lang w:val="en-US"/>
        </w:rPr>
      </w:pPr>
    </w:p>
    <w:p w:rsidR="00A82D7C" w:rsidRPr="007F3894" w:rsidRDefault="00B36A0C" w:rsidP="000F279C">
      <w:pPr>
        <w:autoSpaceDE w:val="0"/>
        <w:autoSpaceDN w:val="0"/>
        <w:adjustRightInd w:val="0"/>
        <w:spacing w:after="0"/>
        <w:ind w:firstLine="708"/>
        <w:jc w:val="both"/>
        <w:rPr>
          <w:rFonts w:ascii="Times New Roman" w:hAnsi="Times New Roman" w:cs="Times New Roman"/>
          <w:sz w:val="24"/>
          <w:szCs w:val="24"/>
          <w:lang w:val="en-US"/>
        </w:rPr>
      </w:pPr>
      <w:r w:rsidRPr="000F279C">
        <w:rPr>
          <w:rFonts w:ascii="Times New Roman" w:hAnsi="Times New Roman" w:cs="Times New Roman"/>
          <w:sz w:val="24"/>
          <w:szCs w:val="24"/>
          <w:lang w:val="en-US"/>
        </w:rPr>
        <w:t xml:space="preserve">Speaking more than one language is more complex than we first thought. </w:t>
      </w:r>
      <w:r w:rsidRPr="000F279C">
        <w:rPr>
          <w:rFonts w:ascii="Times New Roman" w:hAnsi="Times New Roman" w:cs="Times New Roman"/>
          <w:sz w:val="24"/>
          <w:szCs w:val="24"/>
        </w:rPr>
        <w:t xml:space="preserve"> </w:t>
      </w:r>
      <w:r w:rsidRPr="000F279C">
        <w:rPr>
          <w:rFonts w:ascii="Times New Roman" w:hAnsi="Times New Roman" w:cs="Times New Roman"/>
          <w:sz w:val="24"/>
          <w:szCs w:val="24"/>
          <w:lang w:val="en-US"/>
        </w:rPr>
        <w:t>Bilingualism requires a fundamental reorganization of the entire language system in the brain. Having more than one language housed in the brain puts tremendous pressure on the pre-frontal cortex, that area of our brain that deals with working memory and executive function. For this reason, brains of persons who are bilingual have a constant mental workout in this particular brain region, (</w:t>
      </w:r>
      <w:r w:rsidR="0055031D" w:rsidRPr="000F279C">
        <w:rPr>
          <w:rFonts w:ascii="Times New Roman" w:hAnsi="Times New Roman" w:cs="Times New Roman"/>
          <w:sz w:val="24"/>
          <w:szCs w:val="24"/>
          <w:lang w:val="en-US"/>
        </w:rPr>
        <w:t xml:space="preserve">cited in </w:t>
      </w:r>
      <w:r w:rsidRPr="000F279C">
        <w:rPr>
          <w:rFonts w:ascii="Times New Roman" w:hAnsi="Times New Roman" w:cs="Times New Roman"/>
          <w:sz w:val="24"/>
          <w:szCs w:val="24"/>
          <w:lang w:val="en-US"/>
        </w:rPr>
        <w:t>Penn, 2010).</w:t>
      </w:r>
      <w:r w:rsidR="000F279C">
        <w:rPr>
          <w:rFonts w:ascii="Times New Roman" w:hAnsi="Times New Roman" w:cs="Times New Roman"/>
          <w:sz w:val="24"/>
          <w:szCs w:val="24"/>
          <w:lang w:val="en-US"/>
        </w:rPr>
        <w:t xml:space="preserve"> </w:t>
      </w:r>
      <w:r w:rsidR="00011002">
        <w:rPr>
          <w:rFonts w:ascii="Times New Roman" w:hAnsi="Times New Roman" w:cs="Times New Roman"/>
          <w:sz w:val="24"/>
          <w:szCs w:val="24"/>
          <w:lang w:val="en-US"/>
        </w:rPr>
        <w:t xml:space="preserve">Pen suggested that bilingual people have a </w:t>
      </w:r>
      <w:r w:rsidR="00011002">
        <w:rPr>
          <w:rFonts w:ascii="Times New Roman" w:hAnsi="Times New Roman" w:cs="Times New Roman"/>
          <w:sz w:val="24"/>
          <w:szCs w:val="24"/>
          <w:lang w:val="en-US"/>
        </w:rPr>
        <w:lastRenderedPageBreak/>
        <w:t>complete different brain and that in the brain is a different organization with the words as by the other people.</w:t>
      </w:r>
    </w:p>
    <w:p w:rsidR="00B36A0C" w:rsidRPr="0055031D" w:rsidRDefault="00B36A0C" w:rsidP="00327BB2">
      <w:pPr>
        <w:spacing w:after="0"/>
        <w:jc w:val="both"/>
        <w:rPr>
          <w:rFonts w:ascii="Times New Roman" w:hAnsi="Times New Roman" w:cs="Times New Roman"/>
          <w:sz w:val="24"/>
          <w:szCs w:val="24"/>
          <w:lang w:val="en-GB"/>
        </w:rPr>
      </w:pPr>
    </w:p>
    <w:p w:rsidR="000F20EC" w:rsidRPr="0055031D" w:rsidRDefault="000F20EC" w:rsidP="00327BB2">
      <w:pPr>
        <w:spacing w:after="0"/>
        <w:jc w:val="both"/>
        <w:rPr>
          <w:rFonts w:ascii="Times New Roman" w:hAnsi="Times New Roman" w:cs="Times New Roman"/>
          <w:sz w:val="24"/>
          <w:szCs w:val="24"/>
          <w:lang w:val="en-GB"/>
        </w:rPr>
      </w:pPr>
    </w:p>
    <w:p w:rsidR="000030A0" w:rsidRPr="0055031D" w:rsidRDefault="000030A0" w:rsidP="00327BB2">
      <w:pPr>
        <w:spacing w:after="0"/>
        <w:jc w:val="both"/>
        <w:rPr>
          <w:rFonts w:ascii="Times New Roman" w:hAnsi="Times New Roman" w:cs="Times New Roman"/>
          <w:b/>
          <w:bCs/>
          <w:sz w:val="24"/>
          <w:szCs w:val="24"/>
          <w:lang w:val="en-GB"/>
        </w:rPr>
      </w:pPr>
      <w:r w:rsidRPr="0055031D">
        <w:rPr>
          <w:rFonts w:ascii="Times New Roman" w:hAnsi="Times New Roman" w:cs="Times New Roman"/>
          <w:b/>
          <w:bCs/>
          <w:sz w:val="24"/>
          <w:szCs w:val="24"/>
          <w:lang w:val="en-GB"/>
        </w:rPr>
        <w:t>3.</w:t>
      </w:r>
      <w:r w:rsidR="00B34D1E" w:rsidRPr="0055031D">
        <w:rPr>
          <w:rFonts w:ascii="Times New Roman" w:hAnsi="Times New Roman" w:cs="Times New Roman"/>
          <w:b/>
          <w:bCs/>
          <w:sz w:val="24"/>
          <w:szCs w:val="24"/>
          <w:lang w:val="en-GB"/>
        </w:rPr>
        <w:t xml:space="preserve"> </w:t>
      </w:r>
      <w:r w:rsidRPr="0055031D">
        <w:rPr>
          <w:rFonts w:ascii="Times New Roman" w:hAnsi="Times New Roman" w:cs="Times New Roman"/>
          <w:b/>
          <w:bCs/>
          <w:sz w:val="24"/>
          <w:szCs w:val="24"/>
          <w:lang w:val="en-GB"/>
        </w:rPr>
        <w:t>Method</w:t>
      </w:r>
    </w:p>
    <w:p w:rsidR="000030A0" w:rsidRPr="0055031D" w:rsidRDefault="000030A0" w:rsidP="00327BB2">
      <w:pPr>
        <w:spacing w:after="0"/>
        <w:jc w:val="both"/>
        <w:rPr>
          <w:rFonts w:ascii="Times New Roman" w:hAnsi="Times New Roman" w:cs="Times New Roman"/>
          <w:sz w:val="24"/>
          <w:szCs w:val="24"/>
          <w:lang w:val="en-GB"/>
        </w:rPr>
      </w:pPr>
    </w:p>
    <w:p w:rsidR="000030A0" w:rsidRPr="0055031D" w:rsidRDefault="000030A0" w:rsidP="000030A0">
      <w:pPr>
        <w:jc w:val="both"/>
        <w:rPr>
          <w:rFonts w:ascii="Times New Roman" w:hAnsi="Times New Roman" w:cs="Times New Roman"/>
          <w:iCs/>
          <w:sz w:val="24"/>
          <w:szCs w:val="24"/>
          <w:lang w:val="en-US"/>
        </w:rPr>
      </w:pPr>
      <w:r w:rsidRPr="0055031D">
        <w:rPr>
          <w:rFonts w:ascii="Times New Roman" w:hAnsi="Times New Roman" w:cs="Times New Roman"/>
          <w:i/>
          <w:sz w:val="24"/>
          <w:szCs w:val="24"/>
          <w:lang w:val="en-US"/>
        </w:rPr>
        <w:t xml:space="preserve">3.1 Participants </w:t>
      </w:r>
    </w:p>
    <w:p w:rsidR="00283FE6" w:rsidRPr="0055031D" w:rsidRDefault="00B278B1" w:rsidP="00E23EC1">
      <w:pPr>
        <w:jc w:val="both"/>
        <w:rPr>
          <w:rFonts w:ascii="Times New Roman" w:hAnsi="Times New Roman" w:cs="Times New Roman"/>
          <w:sz w:val="24"/>
          <w:szCs w:val="24"/>
          <w:lang w:val="en-US"/>
        </w:rPr>
      </w:pPr>
      <w:r w:rsidRPr="0055031D">
        <w:rPr>
          <w:rFonts w:ascii="Times New Roman" w:hAnsi="Times New Roman" w:cs="Times New Roman"/>
          <w:iCs/>
          <w:sz w:val="24"/>
          <w:szCs w:val="24"/>
          <w:lang w:val="en-US"/>
        </w:rPr>
        <w:t xml:space="preserve">The participants are composed of the students </w:t>
      </w:r>
      <w:r w:rsidR="00327471" w:rsidRPr="0055031D">
        <w:rPr>
          <w:rFonts w:ascii="Times New Roman" w:hAnsi="Times New Roman" w:cs="Times New Roman"/>
          <w:sz w:val="24"/>
          <w:szCs w:val="24"/>
          <w:lang w:val="en-US"/>
        </w:rPr>
        <w:t xml:space="preserve">from English Language and Literature Department, </w:t>
      </w:r>
      <w:proofErr w:type="spellStart"/>
      <w:r w:rsidR="00327471" w:rsidRPr="0055031D">
        <w:rPr>
          <w:rFonts w:ascii="Times New Roman" w:hAnsi="Times New Roman" w:cs="Times New Roman"/>
          <w:sz w:val="24"/>
          <w:szCs w:val="24"/>
          <w:lang w:val="en-US"/>
        </w:rPr>
        <w:t>Karadeniz</w:t>
      </w:r>
      <w:proofErr w:type="spellEnd"/>
      <w:r w:rsidR="00327471" w:rsidRPr="0055031D">
        <w:rPr>
          <w:rFonts w:ascii="Times New Roman" w:hAnsi="Times New Roman" w:cs="Times New Roman"/>
          <w:sz w:val="24"/>
          <w:szCs w:val="24"/>
          <w:lang w:val="en-US"/>
        </w:rPr>
        <w:t xml:space="preserve"> Technical University in Trabzon, Turkey</w:t>
      </w:r>
      <w:r w:rsidRPr="0055031D">
        <w:rPr>
          <w:rFonts w:ascii="Times New Roman" w:hAnsi="Times New Roman" w:cs="Times New Roman"/>
          <w:sz w:val="24"/>
          <w:szCs w:val="24"/>
          <w:lang w:val="en-US"/>
        </w:rPr>
        <w:t xml:space="preserve">. </w:t>
      </w:r>
      <w:r w:rsidR="00C723A4" w:rsidRPr="0055031D">
        <w:rPr>
          <w:rFonts w:ascii="Times New Roman" w:hAnsi="Times New Roman" w:cs="Times New Roman"/>
          <w:sz w:val="24"/>
          <w:szCs w:val="24"/>
          <w:lang w:val="en-US"/>
        </w:rPr>
        <w:t xml:space="preserve">The students who were selected for this study are students who grow up with two languages and Students who grow up with one language. </w:t>
      </w:r>
      <w:r w:rsidRPr="0055031D">
        <w:rPr>
          <w:rFonts w:ascii="Times New Roman" w:hAnsi="Times New Roman" w:cs="Times New Roman"/>
          <w:sz w:val="24"/>
          <w:szCs w:val="24"/>
          <w:lang w:val="en-US"/>
        </w:rPr>
        <w:t xml:space="preserve">The number of the participants who took part on this study was 14. </w:t>
      </w:r>
      <w:r w:rsidR="00E23EC1" w:rsidRPr="0055031D">
        <w:rPr>
          <w:rFonts w:ascii="Times New Roman" w:hAnsi="Times New Roman" w:cs="Times New Roman"/>
          <w:sz w:val="24"/>
          <w:szCs w:val="24"/>
          <w:lang w:val="en-US"/>
        </w:rPr>
        <w:t xml:space="preserve">7 participants were students from Germany who </w:t>
      </w:r>
      <w:r w:rsidR="00503338">
        <w:rPr>
          <w:rFonts w:ascii="Times New Roman" w:hAnsi="Times New Roman" w:cs="Times New Roman"/>
          <w:sz w:val="24"/>
          <w:szCs w:val="24"/>
          <w:lang w:val="en-US"/>
        </w:rPr>
        <w:t xml:space="preserve">are </w:t>
      </w:r>
      <w:r w:rsidR="00E23EC1" w:rsidRPr="0055031D">
        <w:rPr>
          <w:rFonts w:ascii="Times New Roman" w:hAnsi="Times New Roman" w:cs="Times New Roman"/>
          <w:sz w:val="24"/>
          <w:szCs w:val="24"/>
          <w:lang w:val="en-US"/>
        </w:rPr>
        <w:t xml:space="preserve">raised up with the languages Turkish and German. The other 7 participants were students who grow up with Turkish and learn as second language English. </w:t>
      </w:r>
    </w:p>
    <w:p w:rsidR="00283FE6" w:rsidRPr="0055031D" w:rsidRDefault="00283FE6" w:rsidP="00283FE6">
      <w:pPr>
        <w:jc w:val="both"/>
        <w:rPr>
          <w:rFonts w:ascii="Times New Roman" w:hAnsi="Times New Roman" w:cs="Times New Roman"/>
          <w:i/>
          <w:sz w:val="24"/>
          <w:szCs w:val="24"/>
          <w:lang w:val="en-US"/>
        </w:rPr>
      </w:pPr>
      <w:r w:rsidRPr="0055031D">
        <w:rPr>
          <w:rFonts w:ascii="Times New Roman" w:hAnsi="Times New Roman" w:cs="Times New Roman"/>
          <w:sz w:val="24"/>
          <w:szCs w:val="24"/>
          <w:lang w:val="en-US"/>
        </w:rPr>
        <w:t xml:space="preserve">3.2 </w:t>
      </w:r>
      <w:r w:rsidRPr="0055031D">
        <w:rPr>
          <w:rFonts w:ascii="Times New Roman" w:hAnsi="Times New Roman" w:cs="Times New Roman"/>
          <w:i/>
          <w:sz w:val="24"/>
          <w:szCs w:val="24"/>
          <w:lang w:val="en-US"/>
        </w:rPr>
        <w:t>Instruments</w:t>
      </w:r>
    </w:p>
    <w:p w:rsidR="00283FE6" w:rsidRPr="0055031D" w:rsidRDefault="00420397" w:rsidP="00B34D1E">
      <w:pPr>
        <w:jc w:val="both"/>
        <w:rPr>
          <w:rFonts w:ascii="Times New Roman" w:hAnsi="Times New Roman" w:cs="Times New Roman"/>
          <w:sz w:val="24"/>
          <w:szCs w:val="24"/>
          <w:lang w:val="en-US"/>
        </w:rPr>
      </w:pPr>
      <w:r w:rsidRPr="0055031D">
        <w:rPr>
          <w:rFonts w:ascii="Times New Roman" w:hAnsi="Times New Roman" w:cs="Times New Roman"/>
          <w:sz w:val="24"/>
          <w:szCs w:val="24"/>
          <w:lang w:val="en-US"/>
        </w:rPr>
        <w:t>The investigation to the students is composed of interview question and with a reading part. The</w:t>
      </w:r>
      <w:r w:rsidR="00E23EC1" w:rsidRPr="0055031D">
        <w:rPr>
          <w:rFonts w:ascii="Times New Roman" w:hAnsi="Times New Roman" w:cs="Times New Roman"/>
          <w:sz w:val="24"/>
          <w:szCs w:val="24"/>
          <w:lang w:val="en-US"/>
        </w:rPr>
        <w:t xml:space="preserve"> </w:t>
      </w:r>
      <w:r w:rsidRPr="0055031D">
        <w:rPr>
          <w:rFonts w:ascii="Times New Roman" w:hAnsi="Times New Roman" w:cs="Times New Roman"/>
          <w:sz w:val="24"/>
          <w:szCs w:val="24"/>
          <w:lang w:val="en-US"/>
        </w:rPr>
        <w:t xml:space="preserve">students </w:t>
      </w:r>
      <w:r w:rsidR="00E23EC1" w:rsidRPr="0055031D">
        <w:rPr>
          <w:rFonts w:ascii="Times New Roman" w:hAnsi="Times New Roman" w:cs="Times New Roman"/>
          <w:sz w:val="24"/>
          <w:szCs w:val="24"/>
          <w:lang w:val="en-US"/>
        </w:rPr>
        <w:t>have to answer</w:t>
      </w:r>
      <w:r w:rsidR="00283FE6" w:rsidRPr="0055031D">
        <w:rPr>
          <w:rFonts w:ascii="Times New Roman" w:hAnsi="Times New Roman" w:cs="Times New Roman"/>
          <w:sz w:val="24"/>
          <w:szCs w:val="24"/>
          <w:lang w:val="en-US"/>
        </w:rPr>
        <w:t xml:space="preserve"> to</w:t>
      </w:r>
      <w:r w:rsidR="00106724" w:rsidRPr="0055031D">
        <w:rPr>
          <w:rFonts w:ascii="Times New Roman" w:hAnsi="Times New Roman" w:cs="Times New Roman"/>
          <w:sz w:val="24"/>
          <w:szCs w:val="24"/>
          <w:lang w:val="en-US"/>
        </w:rPr>
        <w:t xml:space="preserve"> 10 questions in the interview and the questions </w:t>
      </w:r>
      <w:r w:rsidR="000D7D3A" w:rsidRPr="0055031D">
        <w:rPr>
          <w:rFonts w:ascii="Times New Roman" w:hAnsi="Times New Roman" w:cs="Times New Roman"/>
          <w:sz w:val="24"/>
          <w:szCs w:val="24"/>
          <w:lang w:val="en-US"/>
        </w:rPr>
        <w:t>are asked to get the opinions from the participants</w:t>
      </w:r>
      <w:r w:rsidR="00B35662" w:rsidRPr="0055031D">
        <w:rPr>
          <w:rFonts w:ascii="Times New Roman" w:hAnsi="Times New Roman" w:cs="Times New Roman"/>
          <w:sz w:val="24"/>
          <w:szCs w:val="24"/>
          <w:lang w:val="en-US"/>
        </w:rPr>
        <w:t xml:space="preserve"> how bilingualism or second language is influencing these students grades, speaking, writing and learning</w:t>
      </w:r>
      <w:r w:rsidR="00106724" w:rsidRPr="0055031D">
        <w:rPr>
          <w:rFonts w:ascii="Times New Roman" w:hAnsi="Times New Roman" w:cs="Times New Roman"/>
          <w:sz w:val="24"/>
          <w:szCs w:val="24"/>
          <w:lang w:val="en-US"/>
        </w:rPr>
        <w:t xml:space="preserve"> </w:t>
      </w:r>
      <w:r w:rsidR="00B827CF" w:rsidRPr="0055031D">
        <w:rPr>
          <w:rFonts w:ascii="Times New Roman" w:hAnsi="Times New Roman" w:cs="Times New Roman"/>
          <w:sz w:val="24"/>
          <w:szCs w:val="24"/>
          <w:lang w:val="en-US"/>
        </w:rPr>
        <w:t>In addition,</w:t>
      </w:r>
      <w:r w:rsidR="00B35662" w:rsidRPr="0055031D">
        <w:rPr>
          <w:rFonts w:ascii="Times New Roman" w:hAnsi="Times New Roman" w:cs="Times New Roman"/>
          <w:sz w:val="24"/>
          <w:szCs w:val="24"/>
          <w:lang w:val="en-US"/>
        </w:rPr>
        <w:t xml:space="preserve"> each student has to read after the interview a short text because I will look on their pronunciation and make again a comparison between bilingual students and second language learner.</w:t>
      </w:r>
    </w:p>
    <w:p w:rsidR="003B7F5E" w:rsidRPr="0055031D" w:rsidRDefault="003B7F5E" w:rsidP="00B34D1E">
      <w:pPr>
        <w:jc w:val="both"/>
        <w:rPr>
          <w:rFonts w:ascii="Times New Roman" w:hAnsi="Times New Roman" w:cs="Times New Roman"/>
          <w:i/>
          <w:sz w:val="24"/>
          <w:szCs w:val="24"/>
          <w:lang w:val="en-US"/>
        </w:rPr>
      </w:pPr>
      <w:r w:rsidRPr="0055031D">
        <w:rPr>
          <w:rFonts w:ascii="Times New Roman" w:hAnsi="Times New Roman" w:cs="Times New Roman"/>
          <w:i/>
          <w:sz w:val="24"/>
          <w:szCs w:val="24"/>
          <w:lang w:val="en-US"/>
        </w:rPr>
        <w:t>3.3. Procedure</w:t>
      </w:r>
    </w:p>
    <w:p w:rsidR="0056554D" w:rsidRPr="0055031D" w:rsidRDefault="00FB594E" w:rsidP="00084B31">
      <w:pPr>
        <w:jc w:val="both"/>
        <w:rPr>
          <w:rFonts w:ascii="Times New Roman" w:hAnsi="Times New Roman" w:cs="Times New Roman"/>
          <w:iCs/>
          <w:sz w:val="24"/>
          <w:szCs w:val="24"/>
          <w:lang w:val="en-GB"/>
        </w:rPr>
      </w:pPr>
      <w:r w:rsidRPr="0055031D">
        <w:rPr>
          <w:rFonts w:ascii="Times New Roman" w:hAnsi="Times New Roman" w:cs="Times New Roman"/>
          <w:sz w:val="24"/>
          <w:szCs w:val="24"/>
          <w:lang w:val="en-GB"/>
        </w:rPr>
        <w:t xml:space="preserve">The study is conducted for the bilingual students and </w:t>
      </w:r>
      <w:r w:rsidR="008F2702" w:rsidRPr="0055031D">
        <w:rPr>
          <w:rFonts w:ascii="Times New Roman" w:hAnsi="Times New Roman" w:cs="Times New Roman"/>
          <w:sz w:val="24"/>
          <w:szCs w:val="24"/>
          <w:lang w:val="en-GB"/>
        </w:rPr>
        <w:t xml:space="preserve">second language learner students. The participants </w:t>
      </w:r>
      <w:r w:rsidR="00B34D1E" w:rsidRPr="0055031D">
        <w:rPr>
          <w:rFonts w:ascii="Times New Roman" w:hAnsi="Times New Roman" w:cs="Times New Roman"/>
          <w:sz w:val="24"/>
          <w:szCs w:val="24"/>
          <w:lang w:val="en-GB"/>
        </w:rPr>
        <w:t>who are bilingual students will be taken from each class and the participants who are second language learner will be taken from the fourth students. These groups are selected for making a comparison between them. I will take notice during the interview and I will record the reading part with a sound recorder from the studies.</w:t>
      </w:r>
      <w:r w:rsidR="00360B4A" w:rsidRPr="0055031D">
        <w:rPr>
          <w:rFonts w:ascii="Times New Roman" w:hAnsi="Times New Roman" w:cs="Times New Roman"/>
          <w:sz w:val="24"/>
          <w:szCs w:val="24"/>
          <w:lang w:val="en-GB"/>
        </w:rPr>
        <w:t xml:space="preserve"> The results will be taken from the </w:t>
      </w:r>
      <w:r w:rsidR="00084B31" w:rsidRPr="0055031D">
        <w:rPr>
          <w:rFonts w:ascii="Times New Roman" w:hAnsi="Times New Roman" w:cs="Times New Roman"/>
          <w:sz w:val="24"/>
          <w:szCs w:val="24"/>
          <w:lang w:val="en-GB"/>
        </w:rPr>
        <w:t>interview questions and from the pronunciation of the students, these all will be given in the Data Analysis.</w:t>
      </w:r>
    </w:p>
    <w:p w:rsidR="00084B31" w:rsidRPr="0055031D" w:rsidRDefault="00084B31" w:rsidP="00084B31">
      <w:pPr>
        <w:jc w:val="both"/>
        <w:rPr>
          <w:rFonts w:ascii="Times New Roman" w:hAnsi="Times New Roman" w:cs="Times New Roman"/>
          <w:iCs/>
          <w:sz w:val="24"/>
          <w:szCs w:val="24"/>
          <w:lang w:val="en-GB"/>
        </w:rPr>
      </w:pPr>
    </w:p>
    <w:p w:rsidR="003B7F5E" w:rsidRPr="0055031D" w:rsidRDefault="003B7F5E" w:rsidP="00E23EC1">
      <w:pPr>
        <w:jc w:val="both"/>
        <w:rPr>
          <w:rFonts w:ascii="Times New Roman" w:hAnsi="Times New Roman" w:cs="Times New Roman"/>
          <w:b/>
          <w:bCs/>
          <w:iCs/>
          <w:sz w:val="24"/>
          <w:szCs w:val="24"/>
          <w:lang w:val="en-US"/>
        </w:rPr>
      </w:pPr>
      <w:r w:rsidRPr="0055031D">
        <w:rPr>
          <w:rFonts w:ascii="Times New Roman" w:hAnsi="Times New Roman" w:cs="Times New Roman"/>
          <w:b/>
          <w:bCs/>
          <w:iCs/>
          <w:sz w:val="24"/>
          <w:szCs w:val="24"/>
          <w:lang w:val="en-US"/>
        </w:rPr>
        <w:t>4.</w:t>
      </w:r>
      <w:r w:rsidR="0045557F" w:rsidRPr="0055031D">
        <w:rPr>
          <w:rFonts w:ascii="Times New Roman" w:hAnsi="Times New Roman" w:cs="Times New Roman"/>
          <w:b/>
          <w:bCs/>
          <w:iCs/>
          <w:sz w:val="24"/>
          <w:szCs w:val="24"/>
          <w:lang w:val="en-US"/>
        </w:rPr>
        <w:t xml:space="preserve"> </w:t>
      </w:r>
      <w:r w:rsidRPr="0055031D">
        <w:rPr>
          <w:rFonts w:ascii="Times New Roman" w:hAnsi="Times New Roman" w:cs="Times New Roman"/>
          <w:b/>
          <w:bCs/>
          <w:iCs/>
          <w:sz w:val="24"/>
          <w:szCs w:val="24"/>
          <w:lang w:val="en-US"/>
        </w:rPr>
        <w:t>Research question</w:t>
      </w:r>
    </w:p>
    <w:p w:rsidR="003B7F5E" w:rsidRPr="0055031D" w:rsidRDefault="003B7F5E" w:rsidP="003B7F5E">
      <w:pPr>
        <w:jc w:val="both"/>
        <w:rPr>
          <w:rFonts w:ascii="Times New Roman" w:hAnsi="Times New Roman" w:cs="Times New Roman"/>
          <w:sz w:val="24"/>
          <w:szCs w:val="24"/>
          <w:lang w:val="en-US"/>
        </w:rPr>
      </w:pPr>
      <w:r w:rsidRPr="0055031D">
        <w:rPr>
          <w:rFonts w:ascii="Times New Roman" w:hAnsi="Times New Roman" w:cs="Times New Roman"/>
          <w:sz w:val="24"/>
          <w:szCs w:val="24"/>
          <w:lang w:val="en-US"/>
        </w:rPr>
        <w:t>Through my survey, I aim to find answers to these following questions:</w:t>
      </w:r>
    </w:p>
    <w:p w:rsidR="003B7F5E" w:rsidRPr="0055031D" w:rsidRDefault="003B7F5E" w:rsidP="003B7F5E">
      <w:pPr>
        <w:jc w:val="both"/>
        <w:rPr>
          <w:rFonts w:ascii="Times New Roman" w:hAnsi="Times New Roman" w:cs="Times New Roman"/>
          <w:sz w:val="24"/>
          <w:szCs w:val="24"/>
          <w:lang w:val="en-US"/>
        </w:rPr>
      </w:pPr>
      <w:r w:rsidRPr="0055031D">
        <w:rPr>
          <w:rFonts w:ascii="Times New Roman" w:hAnsi="Times New Roman" w:cs="Times New Roman"/>
          <w:sz w:val="24"/>
          <w:szCs w:val="24"/>
          <w:lang w:val="en-US"/>
        </w:rPr>
        <w:t>1.</w:t>
      </w:r>
      <w:r w:rsidR="00B827CF" w:rsidRPr="0055031D">
        <w:rPr>
          <w:rFonts w:ascii="Times New Roman" w:hAnsi="Times New Roman" w:cs="Times New Roman"/>
          <w:sz w:val="24"/>
          <w:szCs w:val="24"/>
          <w:lang w:val="en-US"/>
        </w:rPr>
        <w:t xml:space="preserve"> Are </w:t>
      </w:r>
      <w:ins w:id="78" w:author="ELİF" w:date="2013-03-21T09:39:00Z">
        <w:r w:rsidR="00503338">
          <w:rPr>
            <w:rFonts w:ascii="Times New Roman" w:hAnsi="Times New Roman" w:cs="Times New Roman"/>
            <w:sz w:val="24"/>
            <w:szCs w:val="24"/>
            <w:lang w:val="en-US"/>
          </w:rPr>
          <w:t>there</w:t>
        </w:r>
      </w:ins>
      <w:del w:id="79" w:author="ELİF" w:date="2013-03-21T09:39:00Z">
        <w:r w:rsidR="00B827CF" w:rsidRPr="0055031D" w:rsidDel="00503338">
          <w:rPr>
            <w:rFonts w:ascii="Times New Roman" w:hAnsi="Times New Roman" w:cs="Times New Roman"/>
            <w:sz w:val="24"/>
            <w:szCs w:val="24"/>
            <w:lang w:val="en-US"/>
          </w:rPr>
          <w:delText>they</w:delText>
        </w:r>
      </w:del>
      <w:r w:rsidR="00B827CF" w:rsidRPr="0055031D">
        <w:rPr>
          <w:rFonts w:ascii="Times New Roman" w:hAnsi="Times New Roman" w:cs="Times New Roman"/>
          <w:sz w:val="24"/>
          <w:szCs w:val="24"/>
          <w:lang w:val="en-US"/>
        </w:rPr>
        <w:t xml:space="preserve"> advantages or disadvantages of </w:t>
      </w:r>
      <w:r w:rsidR="00727254" w:rsidRPr="0055031D">
        <w:rPr>
          <w:rFonts w:ascii="Times New Roman" w:hAnsi="Times New Roman" w:cs="Times New Roman"/>
          <w:sz w:val="24"/>
          <w:szCs w:val="24"/>
          <w:lang w:val="en-US"/>
        </w:rPr>
        <w:t xml:space="preserve">being </w:t>
      </w:r>
      <w:r w:rsidR="00B827CF" w:rsidRPr="0055031D">
        <w:rPr>
          <w:rFonts w:ascii="Times New Roman" w:hAnsi="Times New Roman" w:cs="Times New Roman"/>
          <w:sz w:val="24"/>
          <w:szCs w:val="24"/>
          <w:lang w:val="en-US"/>
        </w:rPr>
        <w:t>bilingualism or second language learner?</w:t>
      </w:r>
    </w:p>
    <w:p w:rsidR="003B7F5E" w:rsidRPr="0055031D" w:rsidRDefault="0056554D" w:rsidP="003B7F5E">
      <w:pPr>
        <w:jc w:val="both"/>
        <w:rPr>
          <w:rFonts w:ascii="Times New Roman" w:hAnsi="Times New Roman" w:cs="Times New Roman"/>
          <w:sz w:val="24"/>
          <w:szCs w:val="24"/>
          <w:lang w:val="en-US"/>
        </w:rPr>
      </w:pPr>
      <w:r w:rsidRPr="0055031D">
        <w:rPr>
          <w:rFonts w:ascii="Times New Roman" w:hAnsi="Times New Roman" w:cs="Times New Roman"/>
          <w:sz w:val="24"/>
          <w:szCs w:val="24"/>
          <w:lang w:val="en-US"/>
        </w:rPr>
        <w:t>2. Does second language learner feel that they have to learn another language?</w:t>
      </w:r>
    </w:p>
    <w:p w:rsidR="00727254" w:rsidRPr="0055031D" w:rsidRDefault="003B7F5E" w:rsidP="00727254">
      <w:pPr>
        <w:jc w:val="both"/>
        <w:rPr>
          <w:rFonts w:ascii="Times New Roman" w:hAnsi="Times New Roman" w:cs="Times New Roman"/>
          <w:sz w:val="24"/>
          <w:szCs w:val="24"/>
          <w:lang w:val="en-US"/>
        </w:rPr>
      </w:pPr>
      <w:r w:rsidRPr="0055031D">
        <w:rPr>
          <w:rFonts w:ascii="Times New Roman" w:hAnsi="Times New Roman" w:cs="Times New Roman"/>
          <w:sz w:val="24"/>
          <w:szCs w:val="24"/>
          <w:lang w:val="en-US"/>
        </w:rPr>
        <w:t>3.</w:t>
      </w:r>
      <w:r w:rsidR="00B827CF" w:rsidRPr="0055031D">
        <w:rPr>
          <w:rFonts w:ascii="Times New Roman" w:hAnsi="Times New Roman" w:cs="Times New Roman"/>
          <w:sz w:val="24"/>
          <w:szCs w:val="24"/>
          <w:lang w:val="en-US"/>
        </w:rPr>
        <w:t xml:space="preserve"> </w:t>
      </w:r>
      <w:ins w:id="80" w:author="ELİF" w:date="2013-03-21T09:39:00Z">
        <w:r w:rsidR="00503338">
          <w:rPr>
            <w:rFonts w:ascii="Times New Roman" w:hAnsi="Times New Roman" w:cs="Times New Roman"/>
            <w:sz w:val="24"/>
            <w:szCs w:val="24"/>
            <w:lang w:val="en-US"/>
          </w:rPr>
          <w:t xml:space="preserve">Does </w:t>
        </w:r>
      </w:ins>
      <w:del w:id="81" w:author="ELİF" w:date="2013-03-21T09:39:00Z">
        <w:r w:rsidR="00B827CF" w:rsidRPr="0055031D" w:rsidDel="00503338">
          <w:rPr>
            <w:rFonts w:ascii="Times New Roman" w:hAnsi="Times New Roman" w:cs="Times New Roman"/>
            <w:sz w:val="24"/>
            <w:szCs w:val="24"/>
            <w:lang w:val="en-US"/>
          </w:rPr>
          <w:delText xml:space="preserve">Has </w:delText>
        </w:r>
      </w:del>
      <w:r w:rsidR="00B827CF" w:rsidRPr="0055031D">
        <w:rPr>
          <w:rFonts w:ascii="Times New Roman" w:hAnsi="Times New Roman" w:cs="Times New Roman"/>
          <w:sz w:val="24"/>
          <w:szCs w:val="24"/>
          <w:lang w:val="en-US"/>
        </w:rPr>
        <w:t xml:space="preserve">bilingualism </w:t>
      </w:r>
      <w:ins w:id="82" w:author="ELİF" w:date="2013-03-21T09:39:00Z">
        <w:r w:rsidR="00503338">
          <w:rPr>
            <w:rFonts w:ascii="Times New Roman" w:hAnsi="Times New Roman" w:cs="Times New Roman"/>
            <w:sz w:val="24"/>
            <w:szCs w:val="24"/>
            <w:lang w:val="en-US"/>
          </w:rPr>
          <w:t xml:space="preserve">have </w:t>
        </w:r>
      </w:ins>
      <w:r w:rsidR="00B827CF" w:rsidRPr="0055031D">
        <w:rPr>
          <w:rFonts w:ascii="Times New Roman" w:hAnsi="Times New Roman" w:cs="Times New Roman"/>
          <w:sz w:val="24"/>
          <w:szCs w:val="24"/>
          <w:lang w:val="en-US"/>
        </w:rPr>
        <w:t xml:space="preserve">an influence </w:t>
      </w:r>
      <w:ins w:id="83" w:author="ELİF" w:date="2013-03-21T09:39:00Z">
        <w:r w:rsidR="00503338">
          <w:rPr>
            <w:rFonts w:ascii="Times New Roman" w:hAnsi="Times New Roman" w:cs="Times New Roman"/>
            <w:sz w:val="24"/>
            <w:szCs w:val="24"/>
            <w:lang w:val="en-US"/>
          </w:rPr>
          <w:t>on</w:t>
        </w:r>
      </w:ins>
      <w:del w:id="84" w:author="ELİF" w:date="2013-03-21T09:39:00Z">
        <w:r w:rsidR="00B827CF" w:rsidRPr="0055031D" w:rsidDel="00503338">
          <w:rPr>
            <w:rFonts w:ascii="Times New Roman" w:hAnsi="Times New Roman" w:cs="Times New Roman"/>
            <w:sz w:val="24"/>
            <w:szCs w:val="24"/>
            <w:lang w:val="en-US"/>
          </w:rPr>
          <w:delText>in</w:delText>
        </w:r>
      </w:del>
      <w:r w:rsidR="00B35662" w:rsidRPr="0055031D">
        <w:rPr>
          <w:rFonts w:ascii="Times New Roman" w:hAnsi="Times New Roman" w:cs="Times New Roman"/>
          <w:sz w:val="24"/>
          <w:szCs w:val="24"/>
          <w:lang w:val="en-US"/>
        </w:rPr>
        <w:t xml:space="preserve"> pronunciation</w:t>
      </w:r>
      <w:r w:rsidR="00B827CF" w:rsidRPr="0055031D">
        <w:rPr>
          <w:rFonts w:ascii="Times New Roman" w:hAnsi="Times New Roman" w:cs="Times New Roman"/>
          <w:sz w:val="24"/>
          <w:szCs w:val="24"/>
          <w:lang w:val="en-US"/>
        </w:rPr>
        <w:t>?</w:t>
      </w:r>
    </w:p>
    <w:p w:rsidR="00084B31" w:rsidRPr="0055031D" w:rsidRDefault="00727254" w:rsidP="008F4645">
      <w:pPr>
        <w:jc w:val="both"/>
        <w:rPr>
          <w:rFonts w:ascii="Times New Roman" w:hAnsi="Times New Roman" w:cs="Times New Roman"/>
          <w:sz w:val="24"/>
          <w:szCs w:val="24"/>
          <w:lang w:val="en-US"/>
        </w:rPr>
      </w:pPr>
      <w:r w:rsidRPr="0055031D">
        <w:rPr>
          <w:rFonts w:ascii="Times New Roman" w:hAnsi="Times New Roman" w:cs="Times New Roman"/>
          <w:sz w:val="24"/>
          <w:szCs w:val="24"/>
          <w:lang w:val="en-US"/>
        </w:rPr>
        <w:lastRenderedPageBreak/>
        <w:t>4. What would students prefer as a teacher; a bilingual teacher or a second language teacher?</w:t>
      </w:r>
    </w:p>
    <w:p w:rsidR="00727254" w:rsidRPr="0055031D" w:rsidRDefault="00727254" w:rsidP="00B35662">
      <w:pPr>
        <w:jc w:val="both"/>
        <w:rPr>
          <w:rFonts w:ascii="Times New Roman" w:hAnsi="Times New Roman" w:cs="Times New Roman"/>
          <w:sz w:val="24"/>
          <w:szCs w:val="24"/>
          <w:lang w:val="en-US"/>
        </w:rPr>
      </w:pPr>
    </w:p>
    <w:p w:rsidR="00B35662" w:rsidRPr="0055031D" w:rsidRDefault="00B35662" w:rsidP="00B35662">
      <w:pPr>
        <w:jc w:val="both"/>
        <w:rPr>
          <w:rFonts w:ascii="Times New Roman" w:hAnsi="Times New Roman" w:cs="Times New Roman"/>
          <w:b/>
          <w:bCs/>
          <w:sz w:val="24"/>
          <w:szCs w:val="24"/>
          <w:lang w:val="en-US"/>
        </w:rPr>
      </w:pPr>
      <w:r w:rsidRPr="0055031D">
        <w:rPr>
          <w:rFonts w:ascii="Times New Roman" w:hAnsi="Times New Roman" w:cs="Times New Roman"/>
          <w:b/>
          <w:bCs/>
          <w:sz w:val="24"/>
          <w:szCs w:val="24"/>
          <w:lang w:val="en-US"/>
        </w:rPr>
        <w:t>5. Results</w:t>
      </w:r>
    </w:p>
    <w:p w:rsidR="00727254" w:rsidRPr="0055031D" w:rsidRDefault="00D66D8D" w:rsidP="00503338">
      <w:pPr>
        <w:ind w:firstLine="708"/>
        <w:jc w:val="both"/>
        <w:rPr>
          <w:rFonts w:ascii="Times New Roman" w:hAnsi="Times New Roman" w:cs="Times New Roman"/>
          <w:sz w:val="24"/>
          <w:szCs w:val="24"/>
          <w:lang w:val="en-US"/>
        </w:rPr>
        <w:pPrChange w:id="85" w:author="ELİF" w:date="2013-03-21T09:39:00Z">
          <w:pPr>
            <w:jc w:val="both"/>
          </w:pPr>
        </w:pPrChange>
      </w:pPr>
      <w:r w:rsidRPr="0055031D">
        <w:rPr>
          <w:rFonts w:ascii="Times New Roman" w:hAnsi="Times New Roman" w:cs="Times New Roman"/>
          <w:sz w:val="24"/>
          <w:szCs w:val="24"/>
          <w:lang w:val="en-US"/>
        </w:rPr>
        <w:t>We know that language take a</w:t>
      </w:r>
      <w:r w:rsidR="008A5A94" w:rsidRPr="0055031D">
        <w:rPr>
          <w:rFonts w:ascii="Times New Roman" w:hAnsi="Times New Roman" w:cs="Times New Roman"/>
          <w:sz w:val="24"/>
          <w:szCs w:val="24"/>
          <w:lang w:val="en-US"/>
        </w:rPr>
        <w:t>n</w:t>
      </w:r>
      <w:r w:rsidRPr="0055031D">
        <w:rPr>
          <w:rFonts w:ascii="Times New Roman" w:hAnsi="Times New Roman" w:cs="Times New Roman"/>
          <w:sz w:val="24"/>
          <w:szCs w:val="24"/>
          <w:lang w:val="en-US"/>
        </w:rPr>
        <w:t xml:space="preserve"> important part in our life</w:t>
      </w:r>
      <w:r w:rsidR="008A5A94" w:rsidRPr="0055031D">
        <w:rPr>
          <w:rFonts w:ascii="Times New Roman" w:hAnsi="Times New Roman" w:cs="Times New Roman"/>
          <w:sz w:val="24"/>
          <w:szCs w:val="24"/>
          <w:lang w:val="en-US"/>
        </w:rPr>
        <w:t xml:space="preserve"> and society. Almost everything depends on language and this shows us again</w:t>
      </w:r>
      <w:r w:rsidRPr="0055031D">
        <w:rPr>
          <w:rFonts w:ascii="Times New Roman" w:hAnsi="Times New Roman" w:cs="Times New Roman"/>
          <w:sz w:val="24"/>
          <w:szCs w:val="24"/>
          <w:lang w:val="en-US"/>
        </w:rPr>
        <w:t xml:space="preserve"> </w:t>
      </w:r>
      <w:r w:rsidR="008A5A94" w:rsidRPr="0055031D">
        <w:rPr>
          <w:rFonts w:ascii="Times New Roman" w:hAnsi="Times New Roman" w:cs="Times New Roman"/>
          <w:sz w:val="24"/>
          <w:szCs w:val="24"/>
          <w:lang w:val="en-US"/>
        </w:rPr>
        <w:t xml:space="preserve">the importance of being bilingual or of being second language learner. </w:t>
      </w:r>
      <w:r w:rsidR="00421807" w:rsidRPr="0055031D">
        <w:rPr>
          <w:rFonts w:ascii="Times New Roman" w:hAnsi="Times New Roman" w:cs="Times New Roman"/>
          <w:sz w:val="24"/>
          <w:szCs w:val="24"/>
          <w:lang w:val="en-US"/>
        </w:rPr>
        <w:t xml:space="preserve">Through this study I want to find </w:t>
      </w:r>
      <w:r w:rsidR="008A5A94" w:rsidRPr="0055031D">
        <w:rPr>
          <w:rFonts w:ascii="Times New Roman" w:hAnsi="Times New Roman" w:cs="Times New Roman"/>
          <w:sz w:val="24"/>
          <w:szCs w:val="24"/>
          <w:lang w:val="en-US"/>
        </w:rPr>
        <w:t xml:space="preserve">the </w:t>
      </w:r>
      <w:r w:rsidR="00421807" w:rsidRPr="0055031D">
        <w:rPr>
          <w:rFonts w:ascii="Times New Roman" w:hAnsi="Times New Roman" w:cs="Times New Roman"/>
          <w:sz w:val="24"/>
          <w:szCs w:val="24"/>
          <w:lang w:val="en-US"/>
        </w:rPr>
        <w:t xml:space="preserve">answers for my questions </w:t>
      </w:r>
      <w:r w:rsidR="00193DA4" w:rsidRPr="0055031D">
        <w:rPr>
          <w:rFonts w:ascii="Times New Roman" w:hAnsi="Times New Roman" w:cs="Times New Roman"/>
          <w:sz w:val="24"/>
          <w:szCs w:val="24"/>
          <w:lang w:val="en-US"/>
        </w:rPr>
        <w:t xml:space="preserve">and also I want to find out what students think </w:t>
      </w:r>
      <w:r w:rsidR="00441EA7" w:rsidRPr="0055031D">
        <w:rPr>
          <w:rFonts w:ascii="Times New Roman" w:hAnsi="Times New Roman" w:cs="Times New Roman"/>
          <w:sz w:val="24"/>
          <w:szCs w:val="24"/>
          <w:lang w:val="en-US"/>
        </w:rPr>
        <w:t xml:space="preserve">who are studying foreign languages </w:t>
      </w:r>
      <w:r w:rsidR="00193DA4" w:rsidRPr="0055031D">
        <w:rPr>
          <w:rFonts w:ascii="Times New Roman" w:hAnsi="Times New Roman" w:cs="Times New Roman"/>
          <w:sz w:val="24"/>
          <w:szCs w:val="24"/>
          <w:lang w:val="en-US"/>
        </w:rPr>
        <w:t xml:space="preserve">about </w:t>
      </w:r>
      <w:r w:rsidR="00421807" w:rsidRPr="0055031D">
        <w:rPr>
          <w:rFonts w:ascii="Times New Roman" w:hAnsi="Times New Roman" w:cs="Times New Roman"/>
          <w:sz w:val="24"/>
          <w:szCs w:val="24"/>
          <w:lang w:val="en-US"/>
        </w:rPr>
        <w:t xml:space="preserve">the terms bilingualism and </w:t>
      </w:r>
      <w:r w:rsidR="00193DA4" w:rsidRPr="0055031D">
        <w:rPr>
          <w:rFonts w:ascii="Times New Roman" w:hAnsi="Times New Roman" w:cs="Times New Roman"/>
          <w:sz w:val="24"/>
          <w:szCs w:val="24"/>
          <w:lang w:val="en-US"/>
        </w:rPr>
        <w:t>second language learner</w:t>
      </w:r>
      <w:r w:rsidR="00A45D60" w:rsidRPr="0055031D">
        <w:rPr>
          <w:rFonts w:ascii="Times New Roman" w:hAnsi="Times New Roman" w:cs="Times New Roman"/>
          <w:sz w:val="24"/>
          <w:szCs w:val="24"/>
          <w:lang w:val="en-US"/>
        </w:rPr>
        <w:t xml:space="preserve">. </w:t>
      </w:r>
      <w:r w:rsidR="0081704C" w:rsidRPr="0055031D">
        <w:rPr>
          <w:rFonts w:ascii="Times New Roman" w:hAnsi="Times New Roman" w:cs="Times New Roman"/>
          <w:sz w:val="24"/>
          <w:szCs w:val="24"/>
          <w:lang w:val="en-US"/>
        </w:rPr>
        <w:t xml:space="preserve">The opinions especially from these students are important because some of them are getting teachers. Teachers’ mean children, and children mean education, and education means society, and society means country. And each country is representing with the language itself in the world. It is like in a circle. </w:t>
      </w:r>
      <w:r w:rsidR="00182267" w:rsidRPr="0055031D">
        <w:rPr>
          <w:rFonts w:ascii="Times New Roman" w:hAnsi="Times New Roman" w:cs="Times New Roman"/>
          <w:sz w:val="24"/>
          <w:szCs w:val="24"/>
          <w:lang w:val="en-US"/>
        </w:rPr>
        <w:t>Furthermore, I want to find out wh</w:t>
      </w:r>
      <w:r w:rsidR="00917837" w:rsidRPr="0055031D">
        <w:rPr>
          <w:rFonts w:ascii="Times New Roman" w:hAnsi="Times New Roman" w:cs="Times New Roman"/>
          <w:sz w:val="24"/>
          <w:szCs w:val="24"/>
          <w:lang w:val="en-US"/>
        </w:rPr>
        <w:t>ether bilingualism an influential</w:t>
      </w:r>
      <w:r w:rsidR="00182267" w:rsidRPr="0055031D">
        <w:rPr>
          <w:rFonts w:ascii="Times New Roman" w:hAnsi="Times New Roman" w:cs="Times New Roman"/>
          <w:sz w:val="24"/>
          <w:szCs w:val="24"/>
          <w:lang w:val="en-US"/>
        </w:rPr>
        <w:t xml:space="preserve"> has on p</w:t>
      </w:r>
      <w:r w:rsidR="00917837" w:rsidRPr="0055031D">
        <w:rPr>
          <w:rFonts w:ascii="Times New Roman" w:hAnsi="Times New Roman" w:cs="Times New Roman"/>
          <w:sz w:val="24"/>
          <w:szCs w:val="24"/>
          <w:lang w:val="en-US"/>
        </w:rPr>
        <w:t>ronunciation.</w:t>
      </w:r>
      <w:r w:rsidR="00182267" w:rsidRPr="0055031D">
        <w:rPr>
          <w:rFonts w:ascii="Times New Roman" w:hAnsi="Times New Roman" w:cs="Times New Roman"/>
          <w:sz w:val="24"/>
          <w:szCs w:val="24"/>
          <w:lang w:val="en-US"/>
        </w:rPr>
        <w:t xml:space="preserve"> </w:t>
      </w:r>
      <w:r w:rsidR="0081704C" w:rsidRPr="0055031D">
        <w:rPr>
          <w:rFonts w:ascii="Times New Roman" w:hAnsi="Times New Roman" w:cs="Times New Roman"/>
          <w:sz w:val="24"/>
          <w:szCs w:val="24"/>
          <w:lang w:val="en-US"/>
        </w:rPr>
        <w:t xml:space="preserve">The results will be used to make suggestion about </w:t>
      </w:r>
      <w:r w:rsidR="00182267" w:rsidRPr="0055031D">
        <w:rPr>
          <w:rFonts w:ascii="Times New Roman" w:hAnsi="Times New Roman" w:cs="Times New Roman"/>
          <w:sz w:val="24"/>
          <w:szCs w:val="24"/>
          <w:lang w:val="en-US"/>
        </w:rPr>
        <w:t xml:space="preserve">the advantages and disadvantages of being bilingual or second language learners and the influence in education from bilingual students and second language learners. </w:t>
      </w:r>
      <w:r w:rsidR="0081704C" w:rsidRPr="0055031D">
        <w:rPr>
          <w:rFonts w:ascii="Times New Roman" w:hAnsi="Times New Roman" w:cs="Times New Roman"/>
          <w:sz w:val="24"/>
          <w:szCs w:val="24"/>
          <w:lang w:val="en-US"/>
        </w:rPr>
        <w:t>The interview and the reading part are helping me to show that. Through my observations that I make</w:t>
      </w:r>
      <w:r w:rsidR="00917837" w:rsidRPr="0055031D">
        <w:rPr>
          <w:rFonts w:ascii="Times New Roman" w:hAnsi="Times New Roman" w:cs="Times New Roman"/>
          <w:sz w:val="24"/>
          <w:szCs w:val="24"/>
          <w:lang w:val="en-US"/>
        </w:rPr>
        <w:t xml:space="preserve"> from the</w:t>
      </w:r>
      <w:r w:rsidR="0081704C" w:rsidRPr="0055031D">
        <w:rPr>
          <w:rFonts w:ascii="Times New Roman" w:hAnsi="Times New Roman" w:cs="Times New Roman"/>
          <w:sz w:val="24"/>
          <w:szCs w:val="24"/>
          <w:lang w:val="en-US"/>
        </w:rPr>
        <w:t xml:space="preserve"> students and the notices that I will be</w:t>
      </w:r>
      <w:r w:rsidR="00917837" w:rsidRPr="0055031D">
        <w:rPr>
          <w:rFonts w:ascii="Times New Roman" w:hAnsi="Times New Roman" w:cs="Times New Roman"/>
          <w:sz w:val="24"/>
          <w:szCs w:val="24"/>
          <w:lang w:val="en-US"/>
        </w:rPr>
        <w:t xml:space="preserve"> took during</w:t>
      </w:r>
      <w:r w:rsidR="00182267" w:rsidRPr="0055031D">
        <w:rPr>
          <w:rFonts w:ascii="Times New Roman" w:hAnsi="Times New Roman" w:cs="Times New Roman"/>
          <w:sz w:val="24"/>
          <w:szCs w:val="24"/>
          <w:lang w:val="en-US"/>
        </w:rPr>
        <w:t xml:space="preserve"> the interview.</w:t>
      </w:r>
      <w:r w:rsidR="0081704C" w:rsidRPr="0055031D">
        <w:rPr>
          <w:rFonts w:ascii="Times New Roman" w:hAnsi="Times New Roman" w:cs="Times New Roman"/>
          <w:sz w:val="24"/>
          <w:szCs w:val="24"/>
          <w:lang w:val="en-US"/>
        </w:rPr>
        <w:t xml:space="preserve"> </w:t>
      </w:r>
      <w:r w:rsidR="00917837" w:rsidRPr="0055031D">
        <w:rPr>
          <w:rFonts w:ascii="Times New Roman" w:hAnsi="Times New Roman" w:cs="Times New Roman"/>
          <w:sz w:val="24"/>
          <w:szCs w:val="24"/>
          <w:lang w:val="en-US"/>
        </w:rPr>
        <w:t xml:space="preserve">Also I want to add </w:t>
      </w:r>
      <w:r w:rsidR="0081704C" w:rsidRPr="0055031D">
        <w:rPr>
          <w:rFonts w:ascii="Times New Roman" w:hAnsi="Times New Roman" w:cs="Times New Roman"/>
          <w:sz w:val="24"/>
          <w:szCs w:val="24"/>
          <w:lang w:val="en-US"/>
        </w:rPr>
        <w:t>my comments about their opinions</w:t>
      </w:r>
      <w:r w:rsidR="00917837" w:rsidRPr="0055031D">
        <w:rPr>
          <w:rFonts w:ascii="Times New Roman" w:hAnsi="Times New Roman" w:cs="Times New Roman"/>
          <w:sz w:val="24"/>
          <w:szCs w:val="24"/>
          <w:lang w:val="en-US"/>
        </w:rPr>
        <w:t xml:space="preserve"> and will show the results. As a new researcher, I know </w:t>
      </w:r>
      <w:r w:rsidR="00ED14DC" w:rsidRPr="0055031D">
        <w:rPr>
          <w:rFonts w:ascii="Times New Roman" w:hAnsi="Times New Roman" w:cs="Times New Roman"/>
          <w:sz w:val="24"/>
          <w:szCs w:val="24"/>
          <w:lang w:val="en-US"/>
        </w:rPr>
        <w:t>of the limitations and shortcomings of the research. Because the research is a small research; it isn’t a research that we can generalize.</w:t>
      </w:r>
      <w:r w:rsidR="00AB1AD6" w:rsidRPr="0055031D">
        <w:rPr>
          <w:rFonts w:ascii="Times New Roman" w:hAnsi="Times New Roman" w:cs="Times New Roman"/>
          <w:sz w:val="24"/>
          <w:szCs w:val="24"/>
          <w:lang w:val="en-US"/>
        </w:rPr>
        <w:t xml:space="preserve"> For generalization</w:t>
      </w:r>
      <w:r w:rsidR="00ED14DC" w:rsidRPr="0055031D">
        <w:rPr>
          <w:rFonts w:ascii="Times New Roman" w:hAnsi="Times New Roman" w:cs="Times New Roman"/>
          <w:sz w:val="24"/>
          <w:szCs w:val="24"/>
          <w:lang w:val="en-US"/>
        </w:rPr>
        <w:t xml:space="preserve"> the findings</w:t>
      </w:r>
      <w:r w:rsidR="00AB1AD6" w:rsidRPr="0055031D">
        <w:rPr>
          <w:rFonts w:ascii="Times New Roman" w:hAnsi="Times New Roman" w:cs="Times New Roman"/>
          <w:sz w:val="24"/>
          <w:szCs w:val="24"/>
          <w:lang w:val="en-US"/>
        </w:rPr>
        <w:t>,</w:t>
      </w:r>
      <w:r w:rsidR="00ED14DC" w:rsidRPr="0055031D">
        <w:rPr>
          <w:rFonts w:ascii="Times New Roman" w:hAnsi="Times New Roman" w:cs="Times New Roman"/>
          <w:sz w:val="24"/>
          <w:szCs w:val="24"/>
          <w:lang w:val="en-US"/>
        </w:rPr>
        <w:t xml:space="preserve"> we have to</w:t>
      </w:r>
      <w:r w:rsidR="00AB1AD6" w:rsidRPr="0055031D">
        <w:rPr>
          <w:rFonts w:ascii="Times New Roman" w:hAnsi="Times New Roman" w:cs="Times New Roman"/>
          <w:sz w:val="24"/>
          <w:szCs w:val="24"/>
          <w:lang w:val="en-US"/>
        </w:rPr>
        <w:t xml:space="preserve"> make also</w:t>
      </w:r>
      <w:r w:rsidR="00ED14DC" w:rsidRPr="0055031D">
        <w:rPr>
          <w:rFonts w:ascii="Times New Roman" w:hAnsi="Times New Roman" w:cs="Times New Roman"/>
          <w:sz w:val="24"/>
          <w:szCs w:val="24"/>
          <w:lang w:val="en-US"/>
        </w:rPr>
        <w:t xml:space="preserve"> survey</w:t>
      </w:r>
      <w:r w:rsidR="00AB1AD6" w:rsidRPr="0055031D">
        <w:rPr>
          <w:rFonts w:ascii="Times New Roman" w:hAnsi="Times New Roman" w:cs="Times New Roman"/>
          <w:sz w:val="24"/>
          <w:szCs w:val="24"/>
          <w:lang w:val="en-US"/>
        </w:rPr>
        <w:t>s</w:t>
      </w:r>
      <w:r w:rsidR="00ED14DC" w:rsidRPr="0055031D">
        <w:rPr>
          <w:rFonts w:ascii="Times New Roman" w:hAnsi="Times New Roman" w:cs="Times New Roman"/>
          <w:sz w:val="24"/>
          <w:szCs w:val="24"/>
          <w:lang w:val="en-US"/>
        </w:rPr>
        <w:t xml:space="preserve"> in each language departments from the universities in Turkey. </w:t>
      </w:r>
    </w:p>
    <w:p w:rsidR="00B35662" w:rsidRPr="0055031D" w:rsidRDefault="00B35662" w:rsidP="00B35662">
      <w:pPr>
        <w:jc w:val="both"/>
        <w:rPr>
          <w:rFonts w:ascii="Times New Roman" w:hAnsi="Times New Roman" w:cs="Times New Roman"/>
          <w:sz w:val="24"/>
          <w:szCs w:val="24"/>
          <w:lang w:val="en-US"/>
        </w:rPr>
      </w:pPr>
    </w:p>
    <w:p w:rsidR="00A911E9" w:rsidRPr="0055031D" w:rsidRDefault="00A911E9" w:rsidP="00B35662">
      <w:pPr>
        <w:jc w:val="both"/>
        <w:rPr>
          <w:rFonts w:ascii="Times New Roman" w:hAnsi="Times New Roman" w:cs="Times New Roman"/>
          <w:sz w:val="24"/>
          <w:szCs w:val="24"/>
          <w:lang w:val="en-US"/>
        </w:rPr>
      </w:pPr>
    </w:p>
    <w:p w:rsidR="00A911E9" w:rsidRPr="0055031D" w:rsidRDefault="00A911E9" w:rsidP="00B35662">
      <w:pPr>
        <w:jc w:val="both"/>
        <w:rPr>
          <w:rFonts w:ascii="Times New Roman" w:hAnsi="Times New Roman" w:cs="Times New Roman"/>
          <w:sz w:val="24"/>
          <w:szCs w:val="24"/>
          <w:lang w:val="en-US"/>
        </w:rPr>
      </w:pPr>
    </w:p>
    <w:p w:rsidR="00A911E9" w:rsidRPr="0055031D" w:rsidRDefault="00A911E9" w:rsidP="00B35662">
      <w:pPr>
        <w:jc w:val="both"/>
        <w:rPr>
          <w:rFonts w:ascii="Times New Roman" w:hAnsi="Times New Roman" w:cs="Times New Roman"/>
          <w:sz w:val="24"/>
          <w:szCs w:val="24"/>
          <w:lang w:val="en-US"/>
        </w:rPr>
      </w:pPr>
    </w:p>
    <w:p w:rsidR="00A911E9" w:rsidRPr="0055031D" w:rsidRDefault="00A911E9" w:rsidP="00B35662">
      <w:pPr>
        <w:jc w:val="both"/>
        <w:rPr>
          <w:rFonts w:ascii="Times New Roman" w:hAnsi="Times New Roman" w:cs="Times New Roman"/>
          <w:sz w:val="24"/>
          <w:szCs w:val="24"/>
          <w:lang w:val="en-US"/>
        </w:rPr>
      </w:pPr>
    </w:p>
    <w:p w:rsidR="00A911E9" w:rsidRPr="0055031D" w:rsidRDefault="00A911E9" w:rsidP="00B35662">
      <w:pPr>
        <w:jc w:val="both"/>
        <w:rPr>
          <w:rFonts w:ascii="Times New Roman" w:hAnsi="Times New Roman" w:cs="Times New Roman"/>
          <w:sz w:val="24"/>
          <w:szCs w:val="24"/>
          <w:lang w:val="en-US"/>
        </w:rPr>
      </w:pPr>
    </w:p>
    <w:p w:rsidR="00A911E9" w:rsidRPr="0055031D" w:rsidRDefault="00A911E9" w:rsidP="00B35662">
      <w:pPr>
        <w:jc w:val="both"/>
        <w:rPr>
          <w:rFonts w:ascii="Times New Roman" w:hAnsi="Times New Roman" w:cs="Times New Roman"/>
          <w:sz w:val="24"/>
          <w:szCs w:val="24"/>
          <w:lang w:val="en-US"/>
        </w:rPr>
      </w:pPr>
    </w:p>
    <w:p w:rsidR="00A911E9" w:rsidRPr="0055031D" w:rsidRDefault="00A911E9" w:rsidP="00B35662">
      <w:pPr>
        <w:jc w:val="both"/>
        <w:rPr>
          <w:rFonts w:ascii="Times New Roman" w:hAnsi="Times New Roman" w:cs="Times New Roman"/>
          <w:sz w:val="24"/>
          <w:szCs w:val="24"/>
          <w:lang w:val="en-US"/>
        </w:rPr>
      </w:pPr>
    </w:p>
    <w:p w:rsidR="00A911E9" w:rsidRPr="0055031D" w:rsidRDefault="00A911E9" w:rsidP="00B35662">
      <w:pPr>
        <w:jc w:val="both"/>
        <w:rPr>
          <w:rFonts w:ascii="Times New Roman" w:hAnsi="Times New Roman" w:cs="Times New Roman"/>
          <w:sz w:val="24"/>
          <w:szCs w:val="24"/>
          <w:lang w:val="en-US"/>
        </w:rPr>
      </w:pPr>
    </w:p>
    <w:p w:rsidR="00A911E9" w:rsidRDefault="00A911E9" w:rsidP="00B35662">
      <w:pPr>
        <w:jc w:val="both"/>
        <w:rPr>
          <w:rFonts w:ascii="Times New Roman" w:hAnsi="Times New Roman" w:cs="Times New Roman"/>
          <w:sz w:val="24"/>
          <w:szCs w:val="24"/>
          <w:lang w:val="en-US"/>
        </w:rPr>
      </w:pPr>
    </w:p>
    <w:p w:rsidR="007F3894" w:rsidRPr="0055031D" w:rsidRDefault="007F3894" w:rsidP="00B35662">
      <w:pPr>
        <w:jc w:val="both"/>
        <w:rPr>
          <w:rFonts w:ascii="Times New Roman" w:hAnsi="Times New Roman" w:cs="Times New Roman"/>
          <w:sz w:val="24"/>
          <w:szCs w:val="24"/>
          <w:lang w:val="en-US"/>
        </w:rPr>
      </w:pPr>
    </w:p>
    <w:p w:rsidR="00A911E9" w:rsidRDefault="00A911E9" w:rsidP="00B35662">
      <w:pPr>
        <w:jc w:val="both"/>
        <w:rPr>
          <w:ins w:id="86" w:author="ELİF" w:date="2013-03-21T09:39:00Z"/>
          <w:rFonts w:ascii="Times New Roman" w:hAnsi="Times New Roman" w:cs="Times New Roman"/>
          <w:sz w:val="24"/>
          <w:szCs w:val="24"/>
          <w:lang w:val="en-US"/>
        </w:rPr>
      </w:pPr>
    </w:p>
    <w:p w:rsidR="00503338" w:rsidRPr="0055031D" w:rsidRDefault="00503338" w:rsidP="00B35662">
      <w:pPr>
        <w:jc w:val="both"/>
        <w:rPr>
          <w:rFonts w:ascii="Times New Roman" w:hAnsi="Times New Roman" w:cs="Times New Roman"/>
          <w:sz w:val="24"/>
          <w:szCs w:val="24"/>
          <w:lang w:val="en-US"/>
        </w:rPr>
      </w:pPr>
    </w:p>
    <w:p w:rsidR="00A911E9" w:rsidRPr="00C9386E" w:rsidRDefault="00A911E9" w:rsidP="00B35662">
      <w:pPr>
        <w:jc w:val="both"/>
        <w:rPr>
          <w:rStyle w:val="Balk1Char"/>
        </w:rPr>
      </w:pPr>
      <w:r w:rsidRPr="0055031D">
        <w:rPr>
          <w:rFonts w:ascii="Times New Roman" w:hAnsi="Times New Roman" w:cs="Times New Roman"/>
          <w:b/>
          <w:bCs/>
          <w:sz w:val="24"/>
          <w:szCs w:val="24"/>
          <w:lang w:val="en-US"/>
        </w:rPr>
        <w:lastRenderedPageBreak/>
        <w:t>6. References</w:t>
      </w:r>
      <w:r w:rsidR="00C9386E">
        <w:rPr>
          <w:rFonts w:ascii="Times New Roman" w:hAnsi="Times New Roman" w:cs="Times New Roman"/>
          <w:b/>
          <w:bCs/>
          <w:sz w:val="24"/>
          <w:szCs w:val="24"/>
          <w:lang w:val="en-US"/>
        </w:rPr>
        <w:t xml:space="preserve"> </w:t>
      </w:r>
      <w:r w:rsidR="00C9386E" w:rsidRPr="00C9386E">
        <w:rPr>
          <w:rStyle w:val="Balk1Char"/>
        </w:rPr>
        <w:t>(</w:t>
      </w:r>
      <w:proofErr w:type="spellStart"/>
      <w:r w:rsidR="00C9386E" w:rsidRPr="00C9386E">
        <w:rPr>
          <w:rStyle w:val="Balk1Char"/>
        </w:rPr>
        <w:t>References</w:t>
      </w:r>
      <w:proofErr w:type="spellEnd"/>
      <w:r w:rsidR="00C9386E" w:rsidRPr="00C9386E">
        <w:rPr>
          <w:rStyle w:val="Balk1Char"/>
        </w:rPr>
        <w:t xml:space="preserve"> </w:t>
      </w:r>
      <w:proofErr w:type="spellStart"/>
      <w:r w:rsidR="00C9386E" w:rsidRPr="00C9386E">
        <w:rPr>
          <w:rStyle w:val="Balk1Char"/>
        </w:rPr>
        <w:t>are</w:t>
      </w:r>
      <w:proofErr w:type="spellEnd"/>
      <w:r w:rsidR="00C9386E" w:rsidRPr="00C9386E">
        <w:rPr>
          <w:rStyle w:val="Balk1Char"/>
        </w:rPr>
        <w:t xml:space="preserve"> not </w:t>
      </w:r>
      <w:proofErr w:type="spellStart"/>
      <w:r w:rsidR="00C9386E" w:rsidRPr="00C9386E">
        <w:rPr>
          <w:rStyle w:val="Balk1Char"/>
        </w:rPr>
        <w:t>correctly</w:t>
      </w:r>
      <w:proofErr w:type="spellEnd"/>
      <w:r w:rsidR="00C9386E" w:rsidRPr="00C9386E">
        <w:rPr>
          <w:rStyle w:val="Balk1Char"/>
        </w:rPr>
        <w:t xml:space="preserve"> </w:t>
      </w:r>
      <w:proofErr w:type="spellStart"/>
      <w:r w:rsidR="00C9386E" w:rsidRPr="00C9386E">
        <w:rPr>
          <w:rStyle w:val="Balk1Char"/>
        </w:rPr>
        <w:t>formatted</w:t>
      </w:r>
      <w:proofErr w:type="spellEnd"/>
      <w:r w:rsidR="00C9386E" w:rsidRPr="00C9386E">
        <w:rPr>
          <w:rStyle w:val="Balk1Char"/>
        </w:rPr>
        <w:t xml:space="preserve"> in APA) </w:t>
      </w:r>
    </w:p>
    <w:p w:rsidR="007F3894" w:rsidRPr="00C65C59" w:rsidRDefault="00552252" w:rsidP="00B35662">
      <w:pPr>
        <w:jc w:val="both"/>
        <w:rPr>
          <w:rFonts w:asciiTheme="majorBidi" w:hAnsiTheme="majorBidi" w:cstheme="majorBidi"/>
          <w:sz w:val="24"/>
          <w:szCs w:val="24"/>
          <w:lang w:val="en-US"/>
        </w:rPr>
      </w:pPr>
      <w:sdt>
        <w:sdtPr>
          <w:rPr>
            <w:rFonts w:ascii="Times New Roman" w:hAnsi="Times New Roman" w:cs="Times New Roman"/>
            <w:sz w:val="24"/>
            <w:szCs w:val="24"/>
            <w:lang w:val="en-US"/>
          </w:rPr>
          <w:id w:val="15309019"/>
          <w:citation/>
        </w:sdtPr>
        <w:sdtEndPr>
          <w:rPr>
            <w:rFonts w:asciiTheme="majorBidi" w:hAnsiTheme="majorBidi" w:cstheme="majorBidi"/>
          </w:rPr>
        </w:sdtEndPr>
        <w:sdtContent>
          <w:r w:rsidR="007F3894" w:rsidRPr="00C65C59">
            <w:rPr>
              <w:rFonts w:asciiTheme="majorBidi" w:hAnsiTheme="majorBidi" w:cstheme="majorBidi"/>
              <w:sz w:val="24"/>
              <w:szCs w:val="24"/>
              <w:lang w:val="en-US"/>
            </w:rPr>
            <w:fldChar w:fldCharType="begin"/>
          </w:r>
          <w:r w:rsidR="007F3894" w:rsidRPr="00C65C59">
            <w:rPr>
              <w:rFonts w:asciiTheme="majorBidi" w:hAnsiTheme="majorBidi" w:cstheme="majorBidi"/>
              <w:sz w:val="24"/>
              <w:szCs w:val="24"/>
            </w:rPr>
            <w:instrText xml:space="preserve"> CITATION Tej04 \l 1055 </w:instrText>
          </w:r>
          <w:r w:rsidR="007F3894" w:rsidRPr="00C65C59">
            <w:rPr>
              <w:rFonts w:asciiTheme="majorBidi" w:hAnsiTheme="majorBidi" w:cstheme="majorBidi"/>
              <w:sz w:val="24"/>
              <w:szCs w:val="24"/>
              <w:lang w:val="en-US"/>
            </w:rPr>
            <w:fldChar w:fldCharType="separate"/>
          </w:r>
          <w:r w:rsidR="00503338" w:rsidRPr="00503338">
            <w:rPr>
              <w:rFonts w:asciiTheme="majorBidi" w:hAnsiTheme="majorBidi" w:cstheme="majorBidi"/>
              <w:noProof/>
              <w:sz w:val="24"/>
              <w:szCs w:val="24"/>
            </w:rPr>
            <w:t>(Ritchie, 2004)</w:t>
          </w:r>
          <w:r w:rsidR="007F3894" w:rsidRPr="00C65C59">
            <w:rPr>
              <w:rFonts w:asciiTheme="majorBidi" w:hAnsiTheme="majorBidi" w:cstheme="majorBidi"/>
              <w:sz w:val="24"/>
              <w:szCs w:val="24"/>
              <w:lang w:val="en-US"/>
            </w:rPr>
            <w:fldChar w:fldCharType="end"/>
          </w:r>
        </w:sdtContent>
      </w:sdt>
    </w:p>
    <w:p w:rsidR="00503338" w:rsidRDefault="007F3894" w:rsidP="00503338">
      <w:pPr>
        <w:pStyle w:val="Kaynaka"/>
        <w:ind w:left="720" w:hanging="720"/>
        <w:rPr>
          <w:noProof/>
        </w:rPr>
      </w:pPr>
      <w:r w:rsidRPr="00C65C59">
        <w:rPr>
          <w:rFonts w:asciiTheme="majorBidi" w:hAnsiTheme="majorBidi" w:cstheme="majorBidi"/>
          <w:sz w:val="24"/>
          <w:szCs w:val="24"/>
          <w:lang w:val="en-US"/>
        </w:rPr>
        <w:fldChar w:fldCharType="begin"/>
      </w:r>
      <w:r w:rsidRPr="00C65C59">
        <w:rPr>
          <w:rFonts w:asciiTheme="majorBidi" w:hAnsiTheme="majorBidi" w:cstheme="majorBidi"/>
          <w:sz w:val="24"/>
          <w:szCs w:val="24"/>
        </w:rPr>
        <w:instrText xml:space="preserve"> BIBLIOGRAPHY  \l 1055 </w:instrText>
      </w:r>
      <w:r w:rsidRPr="00C65C59">
        <w:rPr>
          <w:rFonts w:asciiTheme="majorBidi" w:hAnsiTheme="majorBidi" w:cstheme="majorBidi"/>
          <w:sz w:val="24"/>
          <w:szCs w:val="24"/>
          <w:lang w:val="en-US"/>
        </w:rPr>
        <w:fldChar w:fldCharType="separate"/>
      </w:r>
      <w:r w:rsidR="00503338">
        <w:rPr>
          <w:i/>
          <w:iCs/>
          <w:noProof/>
        </w:rPr>
        <w:t>http://oald8.oxfordlearnersdictionaries.com/dictionary/second-language</w:t>
      </w:r>
      <w:r w:rsidR="00503338">
        <w:rPr>
          <w:noProof/>
        </w:rPr>
        <w:t>. (tarih yok).</w:t>
      </w:r>
    </w:p>
    <w:p w:rsidR="00503338" w:rsidRDefault="00503338" w:rsidP="00503338">
      <w:pPr>
        <w:pStyle w:val="Kaynaka"/>
        <w:ind w:left="720" w:hanging="720"/>
        <w:rPr>
          <w:noProof/>
        </w:rPr>
      </w:pPr>
      <w:r>
        <w:rPr>
          <w:i/>
          <w:iCs/>
          <w:noProof/>
        </w:rPr>
        <w:t>Oxford Advanced Learner's Dictonary</w:t>
      </w:r>
      <w:r>
        <w:rPr>
          <w:noProof/>
        </w:rPr>
        <w:t>. (tarih yok). http://oald8.oxfordlearnersdictionaries.com/dictionary/second-language adresinden alınmıştır</w:t>
      </w:r>
    </w:p>
    <w:p w:rsidR="00503338" w:rsidRDefault="00503338" w:rsidP="00503338">
      <w:pPr>
        <w:pStyle w:val="Kaynaka"/>
        <w:ind w:left="720" w:hanging="720"/>
        <w:rPr>
          <w:noProof/>
        </w:rPr>
      </w:pPr>
      <w:r>
        <w:rPr>
          <w:noProof/>
        </w:rPr>
        <w:t xml:space="preserve">Ritchie, T. K. (2004). </w:t>
      </w:r>
      <w:r>
        <w:rPr>
          <w:i/>
          <w:iCs/>
          <w:noProof/>
        </w:rPr>
        <w:t>The Handbook of bilngualism.</w:t>
      </w:r>
      <w:r>
        <w:rPr>
          <w:noProof/>
        </w:rPr>
        <w:t xml:space="preserve"> Austria: Blackwell Publishing.</w:t>
      </w:r>
    </w:p>
    <w:p w:rsidR="00C65C59" w:rsidRPr="00C65C59" w:rsidRDefault="007F3894" w:rsidP="00503338">
      <w:pPr>
        <w:jc w:val="both"/>
        <w:rPr>
          <w:rFonts w:asciiTheme="majorBidi" w:hAnsiTheme="majorBidi" w:cstheme="majorBidi"/>
          <w:sz w:val="24"/>
          <w:szCs w:val="24"/>
          <w:lang w:val="en-US"/>
        </w:rPr>
      </w:pPr>
      <w:r w:rsidRPr="00C65C59">
        <w:rPr>
          <w:rFonts w:asciiTheme="majorBidi" w:hAnsiTheme="majorBidi" w:cstheme="majorBidi"/>
          <w:sz w:val="24"/>
          <w:szCs w:val="24"/>
          <w:lang w:val="en-US"/>
        </w:rPr>
        <w:fldChar w:fldCharType="end"/>
      </w:r>
    </w:p>
    <w:sdt>
      <w:sdtPr>
        <w:rPr>
          <w:rFonts w:asciiTheme="majorBidi" w:eastAsiaTheme="minorHAnsi" w:hAnsiTheme="majorBidi" w:cstheme="minorBidi"/>
          <w:b w:val="0"/>
          <w:bCs w:val="0"/>
          <w:color w:val="auto"/>
          <w:sz w:val="24"/>
          <w:szCs w:val="24"/>
        </w:rPr>
        <w:id w:val="15309030"/>
        <w:docPartObj>
          <w:docPartGallery w:val="Bibliographies"/>
          <w:docPartUnique/>
        </w:docPartObj>
      </w:sdtPr>
      <w:sdtEndPr/>
      <w:sdtContent>
        <w:p w:rsidR="00C65C59" w:rsidRPr="00C65C59" w:rsidRDefault="00C65C59">
          <w:pPr>
            <w:pStyle w:val="Balk1"/>
            <w:rPr>
              <w:rFonts w:asciiTheme="majorBidi" w:hAnsiTheme="majorBidi"/>
              <w:sz w:val="24"/>
              <w:szCs w:val="24"/>
            </w:rPr>
          </w:pPr>
          <w:del w:id="87" w:author="ELİF" w:date="2013-03-21T09:39:00Z">
            <w:r w:rsidRPr="00C65C59" w:rsidDel="00503338">
              <w:rPr>
                <w:rFonts w:asciiTheme="majorBidi" w:hAnsiTheme="majorBidi"/>
                <w:sz w:val="24"/>
                <w:szCs w:val="24"/>
              </w:rPr>
              <w:delText>K</w:delText>
            </w:r>
          </w:del>
        </w:p>
        <w:sdt>
          <w:sdtPr>
            <w:rPr>
              <w:rFonts w:asciiTheme="majorBidi" w:hAnsiTheme="majorBidi" w:cstheme="majorBidi"/>
              <w:sz w:val="24"/>
              <w:szCs w:val="24"/>
            </w:rPr>
            <w:id w:val="111145805"/>
            <w:bibliography/>
          </w:sdtPr>
          <w:sdtEndPr/>
          <w:sdtContent>
            <w:p w:rsidR="00503338" w:rsidRDefault="00C65C59" w:rsidP="00503338">
              <w:pPr>
                <w:pStyle w:val="Kaynaka"/>
                <w:ind w:left="720" w:hanging="720"/>
                <w:rPr>
                  <w:noProof/>
                </w:rPr>
              </w:pPr>
              <w:r w:rsidRPr="00C65C59">
                <w:rPr>
                  <w:rFonts w:asciiTheme="majorBidi" w:hAnsiTheme="majorBidi" w:cstheme="majorBidi"/>
                  <w:sz w:val="24"/>
                  <w:szCs w:val="24"/>
                </w:rPr>
                <w:fldChar w:fldCharType="begin"/>
              </w:r>
              <w:r w:rsidRPr="00C65C59">
                <w:rPr>
                  <w:rFonts w:asciiTheme="majorBidi" w:hAnsiTheme="majorBidi" w:cstheme="majorBidi"/>
                  <w:sz w:val="24"/>
                  <w:szCs w:val="24"/>
                </w:rPr>
                <w:instrText xml:space="preserve"> BIBLIOGRAPHY </w:instrText>
              </w:r>
              <w:r w:rsidRPr="00C65C59">
                <w:rPr>
                  <w:rFonts w:asciiTheme="majorBidi" w:hAnsiTheme="majorBidi" w:cstheme="majorBidi"/>
                  <w:sz w:val="24"/>
                  <w:szCs w:val="24"/>
                </w:rPr>
                <w:fldChar w:fldCharType="separate"/>
              </w:r>
              <w:r w:rsidR="00503338">
                <w:rPr>
                  <w:i/>
                  <w:iCs/>
                  <w:noProof/>
                </w:rPr>
                <w:t>http://oald8.oxfordlearnersdictionaries.com/dictionary/second-language</w:t>
              </w:r>
              <w:r w:rsidR="00503338">
                <w:rPr>
                  <w:noProof/>
                </w:rPr>
                <w:t>. (tarih yok).</w:t>
              </w:r>
            </w:p>
            <w:p w:rsidR="00503338" w:rsidRDefault="00503338" w:rsidP="00503338">
              <w:pPr>
                <w:pStyle w:val="Kaynaka"/>
                <w:ind w:left="720" w:hanging="720"/>
                <w:rPr>
                  <w:noProof/>
                </w:rPr>
              </w:pPr>
              <w:r>
                <w:rPr>
                  <w:i/>
                  <w:iCs/>
                  <w:noProof/>
                </w:rPr>
                <w:t>Oxford Advanced Learner's Dictonary</w:t>
              </w:r>
              <w:r>
                <w:rPr>
                  <w:noProof/>
                </w:rPr>
                <w:t>. (tarih yok). http://oald8.oxfordlearnersdictionaries.com/dictionary/second-language adresinden alınmıştır</w:t>
              </w:r>
            </w:p>
            <w:p w:rsidR="00503338" w:rsidRDefault="00503338" w:rsidP="00503338">
              <w:pPr>
                <w:pStyle w:val="Kaynaka"/>
                <w:ind w:left="720" w:hanging="720"/>
                <w:rPr>
                  <w:noProof/>
                </w:rPr>
              </w:pPr>
              <w:r>
                <w:rPr>
                  <w:noProof/>
                </w:rPr>
                <w:t xml:space="preserve">Ritchie, T. K. (2004). </w:t>
              </w:r>
              <w:r>
                <w:rPr>
                  <w:i/>
                  <w:iCs/>
                  <w:noProof/>
                </w:rPr>
                <w:t>The Handbook of bilngualism.</w:t>
              </w:r>
              <w:r>
                <w:rPr>
                  <w:noProof/>
                </w:rPr>
                <w:t xml:space="preserve"> Austria: Blackwell Publishing.</w:t>
              </w:r>
            </w:p>
            <w:p w:rsidR="00C65C59" w:rsidRPr="00C65C59" w:rsidRDefault="00C65C59" w:rsidP="00503338">
              <w:pPr>
                <w:rPr>
                  <w:rFonts w:asciiTheme="majorBidi" w:hAnsiTheme="majorBidi" w:cstheme="majorBidi"/>
                  <w:sz w:val="24"/>
                  <w:szCs w:val="24"/>
                </w:rPr>
              </w:pPr>
              <w:r w:rsidRPr="00C65C59">
                <w:rPr>
                  <w:rFonts w:asciiTheme="majorBidi" w:hAnsiTheme="majorBidi" w:cstheme="majorBidi"/>
                  <w:sz w:val="24"/>
                  <w:szCs w:val="24"/>
                </w:rPr>
                <w:fldChar w:fldCharType="end"/>
              </w:r>
            </w:p>
          </w:sdtContent>
        </w:sdt>
      </w:sdtContent>
    </w:sdt>
    <w:p w:rsidR="00C65C59" w:rsidRPr="00C65C59" w:rsidRDefault="00C65C59" w:rsidP="00C65C59">
      <w:pPr>
        <w:autoSpaceDE w:val="0"/>
        <w:autoSpaceDN w:val="0"/>
        <w:adjustRightInd w:val="0"/>
        <w:spacing w:after="0" w:line="240" w:lineRule="auto"/>
        <w:rPr>
          <w:rFonts w:asciiTheme="majorBidi" w:hAnsiTheme="majorBidi" w:cstheme="majorBidi"/>
          <w:sz w:val="24"/>
          <w:szCs w:val="24"/>
        </w:rPr>
      </w:pPr>
      <w:proofErr w:type="spellStart"/>
      <w:r w:rsidRPr="00C65C59">
        <w:rPr>
          <w:rFonts w:asciiTheme="majorBidi" w:hAnsiTheme="majorBidi" w:cstheme="majorBidi"/>
          <w:sz w:val="24"/>
          <w:szCs w:val="24"/>
        </w:rPr>
        <w:t>Sorace</w:t>
      </w:r>
      <w:proofErr w:type="spellEnd"/>
      <w:r w:rsidRPr="00C65C59">
        <w:rPr>
          <w:rFonts w:asciiTheme="majorBidi" w:hAnsiTheme="majorBidi" w:cstheme="majorBidi"/>
          <w:sz w:val="24"/>
          <w:szCs w:val="24"/>
        </w:rPr>
        <w:t xml:space="preserve">, A. 2011. </w:t>
      </w:r>
      <w:proofErr w:type="spellStart"/>
      <w:r w:rsidRPr="00C65C59">
        <w:rPr>
          <w:rFonts w:asciiTheme="majorBidi" w:hAnsiTheme="majorBidi" w:cstheme="majorBidi"/>
          <w:sz w:val="24"/>
          <w:szCs w:val="24"/>
        </w:rPr>
        <w:t>Cognitive</w:t>
      </w:r>
      <w:proofErr w:type="spellEnd"/>
      <w:r w:rsidRPr="00C65C59">
        <w:rPr>
          <w:rFonts w:asciiTheme="majorBidi" w:hAnsiTheme="majorBidi" w:cstheme="majorBidi"/>
          <w:sz w:val="24"/>
          <w:szCs w:val="24"/>
        </w:rPr>
        <w:t xml:space="preserve"> </w:t>
      </w:r>
      <w:proofErr w:type="spellStart"/>
      <w:r w:rsidRPr="00C65C59">
        <w:rPr>
          <w:rFonts w:asciiTheme="majorBidi" w:hAnsiTheme="majorBidi" w:cstheme="majorBidi"/>
          <w:sz w:val="24"/>
          <w:szCs w:val="24"/>
        </w:rPr>
        <w:t>advantages</w:t>
      </w:r>
      <w:proofErr w:type="spellEnd"/>
      <w:r w:rsidRPr="00C65C59">
        <w:rPr>
          <w:rFonts w:asciiTheme="majorBidi" w:hAnsiTheme="majorBidi" w:cstheme="majorBidi"/>
          <w:sz w:val="24"/>
          <w:szCs w:val="24"/>
        </w:rPr>
        <w:t xml:space="preserve"> in </w:t>
      </w:r>
      <w:proofErr w:type="spellStart"/>
      <w:r w:rsidRPr="00C65C59">
        <w:rPr>
          <w:rFonts w:asciiTheme="majorBidi" w:hAnsiTheme="majorBidi" w:cstheme="majorBidi"/>
          <w:sz w:val="24"/>
          <w:szCs w:val="24"/>
        </w:rPr>
        <w:t>bilingualism</w:t>
      </w:r>
      <w:proofErr w:type="spellEnd"/>
      <w:r w:rsidRPr="00C65C59">
        <w:rPr>
          <w:rFonts w:asciiTheme="majorBidi" w:hAnsiTheme="majorBidi" w:cstheme="majorBidi"/>
          <w:sz w:val="24"/>
          <w:szCs w:val="24"/>
        </w:rPr>
        <w:t xml:space="preserve">: Is </w:t>
      </w:r>
      <w:proofErr w:type="spellStart"/>
      <w:r w:rsidRPr="00C65C59">
        <w:rPr>
          <w:rFonts w:asciiTheme="majorBidi" w:hAnsiTheme="majorBidi" w:cstheme="majorBidi"/>
          <w:sz w:val="24"/>
          <w:szCs w:val="24"/>
        </w:rPr>
        <w:t>there</w:t>
      </w:r>
      <w:proofErr w:type="spellEnd"/>
      <w:r w:rsidRPr="00C65C59">
        <w:rPr>
          <w:rFonts w:asciiTheme="majorBidi" w:hAnsiTheme="majorBidi" w:cstheme="majorBidi"/>
          <w:sz w:val="24"/>
          <w:szCs w:val="24"/>
        </w:rPr>
        <w:t xml:space="preserve"> a “</w:t>
      </w:r>
      <w:proofErr w:type="spellStart"/>
      <w:r w:rsidRPr="00C65C59">
        <w:rPr>
          <w:rFonts w:asciiTheme="majorBidi" w:hAnsiTheme="majorBidi" w:cstheme="majorBidi"/>
          <w:sz w:val="24"/>
          <w:szCs w:val="24"/>
        </w:rPr>
        <w:t>bilingual</w:t>
      </w:r>
      <w:proofErr w:type="spellEnd"/>
    </w:p>
    <w:p w:rsidR="00C65C59" w:rsidRPr="00C65C59" w:rsidRDefault="00C65C59" w:rsidP="00C65C59">
      <w:pPr>
        <w:autoSpaceDE w:val="0"/>
        <w:autoSpaceDN w:val="0"/>
        <w:adjustRightInd w:val="0"/>
        <w:spacing w:after="0" w:line="240" w:lineRule="auto"/>
        <w:rPr>
          <w:rFonts w:asciiTheme="majorBidi" w:hAnsiTheme="majorBidi" w:cstheme="majorBidi"/>
          <w:sz w:val="24"/>
          <w:szCs w:val="24"/>
        </w:rPr>
      </w:pPr>
      <w:proofErr w:type="spellStart"/>
      <w:r w:rsidRPr="00C65C59">
        <w:rPr>
          <w:rFonts w:asciiTheme="majorBidi" w:hAnsiTheme="majorBidi" w:cstheme="majorBidi"/>
          <w:sz w:val="24"/>
          <w:szCs w:val="24"/>
        </w:rPr>
        <w:t>paradox</w:t>
      </w:r>
      <w:proofErr w:type="spellEnd"/>
      <w:del w:id="88" w:author="ELİF" w:date="2013-03-21T09:39:00Z">
        <w:r w:rsidRPr="00C65C59" w:rsidDel="00503338">
          <w:rPr>
            <w:rFonts w:asciiTheme="majorBidi" w:hAnsiTheme="majorBidi" w:cstheme="majorBidi"/>
            <w:sz w:val="24"/>
            <w:szCs w:val="24"/>
          </w:rPr>
          <w:delText>”</w:delText>
        </w:r>
      </w:del>
      <w:r w:rsidRPr="00C65C59">
        <w:rPr>
          <w:rFonts w:asciiTheme="majorBidi" w:hAnsiTheme="majorBidi" w:cstheme="majorBidi"/>
          <w:sz w:val="24"/>
          <w:szCs w:val="24"/>
        </w:rPr>
        <w:t xml:space="preserve">? </w:t>
      </w:r>
      <w:proofErr w:type="spellStart"/>
      <w:r w:rsidRPr="00C65C59">
        <w:rPr>
          <w:rFonts w:asciiTheme="majorBidi" w:hAnsiTheme="majorBidi" w:cstheme="majorBidi"/>
          <w:sz w:val="24"/>
          <w:szCs w:val="24"/>
        </w:rPr>
        <w:t>In</w:t>
      </w:r>
      <w:proofErr w:type="spellEnd"/>
      <w:r w:rsidRPr="00C65C59">
        <w:rPr>
          <w:rFonts w:asciiTheme="majorBidi" w:hAnsiTheme="majorBidi" w:cstheme="majorBidi"/>
          <w:sz w:val="24"/>
          <w:szCs w:val="24"/>
        </w:rPr>
        <w:t xml:space="preserve"> P. </w:t>
      </w:r>
      <w:proofErr w:type="spellStart"/>
      <w:r w:rsidRPr="00C65C59">
        <w:rPr>
          <w:rFonts w:asciiTheme="majorBidi" w:hAnsiTheme="majorBidi" w:cstheme="majorBidi"/>
          <w:sz w:val="24"/>
          <w:szCs w:val="24"/>
        </w:rPr>
        <w:t>Valore</w:t>
      </w:r>
      <w:proofErr w:type="spellEnd"/>
      <w:r w:rsidRPr="00C65C59">
        <w:rPr>
          <w:rFonts w:asciiTheme="majorBidi" w:hAnsiTheme="majorBidi" w:cstheme="majorBidi"/>
          <w:sz w:val="24"/>
          <w:szCs w:val="24"/>
        </w:rPr>
        <w:t xml:space="preserve"> (ed.) </w:t>
      </w:r>
      <w:proofErr w:type="spellStart"/>
      <w:r w:rsidRPr="00C65C59">
        <w:rPr>
          <w:rFonts w:asciiTheme="majorBidi" w:hAnsiTheme="majorBidi" w:cstheme="majorBidi"/>
          <w:i/>
          <w:iCs/>
          <w:sz w:val="24"/>
          <w:szCs w:val="24"/>
        </w:rPr>
        <w:t>Multilingualism</w:t>
      </w:r>
      <w:proofErr w:type="spellEnd"/>
      <w:r w:rsidRPr="00C65C59">
        <w:rPr>
          <w:rFonts w:asciiTheme="majorBidi" w:hAnsiTheme="majorBidi" w:cstheme="majorBidi"/>
          <w:i/>
          <w:iCs/>
          <w:sz w:val="24"/>
          <w:szCs w:val="24"/>
        </w:rPr>
        <w:t xml:space="preserve">. Language, </w:t>
      </w:r>
      <w:proofErr w:type="spellStart"/>
      <w:r w:rsidRPr="00C65C59">
        <w:rPr>
          <w:rFonts w:asciiTheme="majorBidi" w:hAnsiTheme="majorBidi" w:cstheme="majorBidi"/>
          <w:i/>
          <w:iCs/>
          <w:sz w:val="24"/>
          <w:szCs w:val="24"/>
        </w:rPr>
        <w:t>Power</w:t>
      </w:r>
      <w:proofErr w:type="spellEnd"/>
      <w:r w:rsidRPr="00C65C59">
        <w:rPr>
          <w:rFonts w:asciiTheme="majorBidi" w:hAnsiTheme="majorBidi" w:cstheme="majorBidi"/>
          <w:i/>
          <w:iCs/>
          <w:sz w:val="24"/>
          <w:szCs w:val="24"/>
        </w:rPr>
        <w:t xml:space="preserve">, </w:t>
      </w:r>
      <w:proofErr w:type="spellStart"/>
      <w:r w:rsidRPr="00C65C59">
        <w:rPr>
          <w:rFonts w:asciiTheme="majorBidi" w:hAnsiTheme="majorBidi" w:cstheme="majorBidi"/>
          <w:i/>
          <w:iCs/>
          <w:sz w:val="24"/>
          <w:szCs w:val="24"/>
        </w:rPr>
        <w:t>and</w:t>
      </w:r>
      <w:proofErr w:type="spellEnd"/>
      <w:r w:rsidRPr="00C65C59">
        <w:rPr>
          <w:rFonts w:asciiTheme="majorBidi" w:hAnsiTheme="majorBidi" w:cstheme="majorBidi"/>
          <w:i/>
          <w:iCs/>
          <w:sz w:val="24"/>
          <w:szCs w:val="24"/>
        </w:rPr>
        <w:t xml:space="preserve"> Knowledge</w:t>
      </w:r>
      <w:r w:rsidRPr="00C65C59">
        <w:rPr>
          <w:rFonts w:asciiTheme="majorBidi" w:hAnsiTheme="majorBidi" w:cstheme="majorBidi"/>
          <w:sz w:val="24"/>
          <w:szCs w:val="24"/>
        </w:rPr>
        <w:t>,</w:t>
      </w:r>
    </w:p>
    <w:p w:rsidR="00A82D7C" w:rsidRPr="00C65C59" w:rsidRDefault="00C65C59" w:rsidP="00C65C59">
      <w:pPr>
        <w:jc w:val="both"/>
        <w:rPr>
          <w:rFonts w:asciiTheme="majorBidi" w:hAnsiTheme="majorBidi" w:cstheme="majorBidi"/>
          <w:sz w:val="24"/>
          <w:szCs w:val="24"/>
        </w:rPr>
      </w:pPr>
      <w:r w:rsidRPr="00C65C59">
        <w:rPr>
          <w:rFonts w:asciiTheme="majorBidi" w:hAnsiTheme="majorBidi" w:cstheme="majorBidi"/>
          <w:sz w:val="24"/>
          <w:szCs w:val="24"/>
        </w:rPr>
        <w:t xml:space="preserve">335-358. </w:t>
      </w:r>
      <w:proofErr w:type="spellStart"/>
      <w:r w:rsidRPr="00C65C59">
        <w:rPr>
          <w:rFonts w:asciiTheme="majorBidi" w:hAnsiTheme="majorBidi" w:cstheme="majorBidi"/>
          <w:sz w:val="24"/>
          <w:szCs w:val="24"/>
        </w:rPr>
        <w:t>Pisa</w:t>
      </w:r>
      <w:proofErr w:type="spellEnd"/>
      <w:r w:rsidRPr="00C65C59">
        <w:rPr>
          <w:rFonts w:asciiTheme="majorBidi" w:hAnsiTheme="majorBidi" w:cstheme="majorBidi"/>
          <w:sz w:val="24"/>
          <w:szCs w:val="24"/>
        </w:rPr>
        <w:t xml:space="preserve">: </w:t>
      </w:r>
      <w:proofErr w:type="spellStart"/>
      <w:r w:rsidRPr="00C65C59">
        <w:rPr>
          <w:rFonts w:asciiTheme="majorBidi" w:hAnsiTheme="majorBidi" w:cstheme="majorBidi"/>
          <w:sz w:val="24"/>
          <w:szCs w:val="24"/>
        </w:rPr>
        <w:t>Edistudio</w:t>
      </w:r>
      <w:proofErr w:type="spellEnd"/>
      <w:r w:rsidRPr="00C65C59">
        <w:rPr>
          <w:rFonts w:asciiTheme="majorBidi" w:hAnsiTheme="majorBidi" w:cstheme="majorBidi"/>
          <w:sz w:val="24"/>
          <w:szCs w:val="24"/>
        </w:rPr>
        <w:t>.</w:t>
      </w:r>
    </w:p>
    <w:p w:rsidR="00C65C59" w:rsidRPr="00C65C59" w:rsidRDefault="00C65C59" w:rsidP="00C65C59">
      <w:pPr>
        <w:jc w:val="both"/>
        <w:rPr>
          <w:rFonts w:asciiTheme="majorBidi" w:hAnsiTheme="majorBidi" w:cstheme="majorBidi"/>
          <w:b/>
          <w:bCs/>
          <w:color w:val="000000"/>
          <w:sz w:val="24"/>
          <w:szCs w:val="24"/>
          <w:shd w:val="clear" w:color="auto" w:fill="FFFFFF"/>
        </w:rPr>
      </w:pPr>
      <w:proofErr w:type="spellStart"/>
      <w:r w:rsidRPr="00C65C59">
        <w:rPr>
          <w:rFonts w:asciiTheme="majorBidi" w:hAnsiTheme="majorBidi" w:cstheme="majorBidi"/>
          <w:b/>
          <w:bCs/>
          <w:color w:val="000000"/>
          <w:sz w:val="24"/>
          <w:szCs w:val="24"/>
          <w:shd w:val="clear" w:color="auto" w:fill="FFFFFF"/>
        </w:rPr>
        <w:t>Dr</w:t>
      </w:r>
      <w:proofErr w:type="spellEnd"/>
      <w:r w:rsidRPr="00C65C59">
        <w:rPr>
          <w:rFonts w:asciiTheme="majorBidi" w:hAnsiTheme="majorBidi" w:cstheme="majorBidi"/>
          <w:b/>
          <w:bCs/>
          <w:color w:val="000000"/>
          <w:sz w:val="24"/>
          <w:szCs w:val="24"/>
          <w:shd w:val="clear" w:color="auto" w:fill="FFFFFF"/>
        </w:rPr>
        <w:t xml:space="preserve"> </w:t>
      </w:r>
      <w:proofErr w:type="spellStart"/>
      <w:r w:rsidRPr="00C65C59">
        <w:rPr>
          <w:rFonts w:asciiTheme="majorBidi" w:hAnsiTheme="majorBidi" w:cstheme="majorBidi"/>
          <w:b/>
          <w:bCs/>
          <w:color w:val="000000"/>
          <w:sz w:val="24"/>
          <w:szCs w:val="24"/>
          <w:shd w:val="clear" w:color="auto" w:fill="FFFFFF"/>
        </w:rPr>
        <w:t>Kathie</w:t>
      </w:r>
      <w:proofErr w:type="spellEnd"/>
      <w:r w:rsidRPr="00C65C59">
        <w:rPr>
          <w:rFonts w:asciiTheme="majorBidi" w:hAnsiTheme="majorBidi" w:cstheme="majorBidi"/>
          <w:b/>
          <w:bCs/>
          <w:color w:val="000000"/>
          <w:sz w:val="24"/>
          <w:szCs w:val="24"/>
          <w:shd w:val="clear" w:color="auto" w:fill="FFFFFF"/>
        </w:rPr>
        <w:t xml:space="preserve"> F </w:t>
      </w:r>
      <w:proofErr w:type="spellStart"/>
      <w:r w:rsidRPr="00C65C59">
        <w:rPr>
          <w:rFonts w:asciiTheme="majorBidi" w:hAnsiTheme="majorBidi" w:cstheme="majorBidi"/>
          <w:b/>
          <w:bCs/>
          <w:color w:val="000000"/>
          <w:sz w:val="24"/>
          <w:szCs w:val="24"/>
          <w:shd w:val="clear" w:color="auto" w:fill="FFFFFF"/>
        </w:rPr>
        <w:t>Nunley</w:t>
      </w:r>
      <w:proofErr w:type="spellEnd"/>
      <w:r w:rsidRPr="00C65C59">
        <w:rPr>
          <w:rFonts w:asciiTheme="majorBidi" w:hAnsiTheme="majorBidi" w:cstheme="majorBidi"/>
          <w:b/>
          <w:bCs/>
          <w:color w:val="000000"/>
          <w:sz w:val="24"/>
          <w:szCs w:val="24"/>
          <w:shd w:val="clear" w:color="auto" w:fill="FFFFFF"/>
        </w:rPr>
        <w:t xml:space="preserve">, </w:t>
      </w:r>
      <w:proofErr w:type="spellStart"/>
      <w:r w:rsidRPr="00C65C59">
        <w:rPr>
          <w:rFonts w:asciiTheme="majorBidi" w:hAnsiTheme="majorBidi" w:cstheme="majorBidi"/>
          <w:color w:val="000000"/>
          <w:sz w:val="24"/>
          <w:szCs w:val="24"/>
          <w:shd w:val="clear" w:color="auto" w:fill="FFFFFF"/>
        </w:rPr>
        <w:t>June</w:t>
      </w:r>
      <w:proofErr w:type="spellEnd"/>
      <w:r w:rsidRPr="00C65C59">
        <w:rPr>
          <w:rFonts w:asciiTheme="majorBidi" w:hAnsiTheme="majorBidi" w:cstheme="majorBidi"/>
          <w:color w:val="000000"/>
          <w:sz w:val="24"/>
          <w:szCs w:val="24"/>
          <w:shd w:val="clear" w:color="auto" w:fill="FFFFFF"/>
        </w:rPr>
        <w:t xml:space="preserve">, 2010, </w:t>
      </w:r>
      <w:proofErr w:type="spellStart"/>
      <w:r w:rsidRPr="00C65C59">
        <w:rPr>
          <w:rFonts w:asciiTheme="majorBidi" w:hAnsiTheme="majorBidi" w:cstheme="majorBidi"/>
          <w:b/>
          <w:bCs/>
          <w:color w:val="000000"/>
          <w:sz w:val="24"/>
          <w:szCs w:val="24"/>
          <w:shd w:val="clear" w:color="auto" w:fill="FFFFFF"/>
        </w:rPr>
        <w:t>The</w:t>
      </w:r>
      <w:proofErr w:type="spellEnd"/>
      <w:r w:rsidRPr="00C65C59">
        <w:rPr>
          <w:rFonts w:asciiTheme="majorBidi" w:hAnsiTheme="majorBidi" w:cstheme="majorBidi"/>
          <w:b/>
          <w:bCs/>
          <w:color w:val="000000"/>
          <w:sz w:val="24"/>
          <w:szCs w:val="24"/>
          <w:shd w:val="clear" w:color="auto" w:fill="FFFFFF"/>
        </w:rPr>
        <w:t xml:space="preserve"> </w:t>
      </w:r>
      <w:proofErr w:type="spellStart"/>
      <w:r w:rsidRPr="00C65C59">
        <w:rPr>
          <w:rFonts w:asciiTheme="majorBidi" w:hAnsiTheme="majorBidi" w:cstheme="majorBidi"/>
          <w:b/>
          <w:bCs/>
          <w:color w:val="000000"/>
          <w:sz w:val="24"/>
          <w:szCs w:val="24"/>
          <w:shd w:val="clear" w:color="auto" w:fill="FFFFFF"/>
        </w:rPr>
        <w:t>Advantages</w:t>
      </w:r>
      <w:proofErr w:type="spellEnd"/>
      <w:r w:rsidRPr="00C65C59">
        <w:rPr>
          <w:rFonts w:asciiTheme="majorBidi" w:hAnsiTheme="majorBidi" w:cstheme="majorBidi"/>
          <w:b/>
          <w:bCs/>
          <w:color w:val="000000"/>
          <w:sz w:val="24"/>
          <w:szCs w:val="24"/>
          <w:shd w:val="clear" w:color="auto" w:fill="FFFFFF"/>
        </w:rPr>
        <w:t xml:space="preserve"> of </w:t>
      </w:r>
      <w:proofErr w:type="spellStart"/>
      <w:r w:rsidRPr="00C65C59">
        <w:rPr>
          <w:rFonts w:asciiTheme="majorBidi" w:hAnsiTheme="majorBidi" w:cstheme="majorBidi"/>
          <w:b/>
          <w:bCs/>
          <w:color w:val="000000"/>
          <w:sz w:val="24"/>
          <w:szCs w:val="24"/>
          <w:shd w:val="clear" w:color="auto" w:fill="FFFFFF"/>
        </w:rPr>
        <w:t>Bilingualism</w:t>
      </w:r>
      <w:proofErr w:type="spellEnd"/>
    </w:p>
    <w:p w:rsidR="00C65C59" w:rsidRDefault="00C65C59" w:rsidP="00C65C59">
      <w:pPr>
        <w:autoSpaceDE w:val="0"/>
        <w:autoSpaceDN w:val="0"/>
        <w:adjustRightInd w:val="0"/>
        <w:spacing w:after="0" w:line="240" w:lineRule="auto"/>
        <w:rPr>
          <w:rFonts w:asciiTheme="majorBidi" w:hAnsiTheme="majorBidi" w:cstheme="majorBidi"/>
          <w:sz w:val="24"/>
          <w:szCs w:val="24"/>
        </w:rPr>
      </w:pPr>
      <w:r w:rsidRPr="00C65C59">
        <w:rPr>
          <w:rFonts w:asciiTheme="majorBidi" w:hAnsiTheme="majorBidi" w:cstheme="majorBidi"/>
          <w:sz w:val="24"/>
          <w:szCs w:val="24"/>
        </w:rPr>
        <w:t xml:space="preserve">YUKO G. BUTLER AND KENJI HAKUTA, </w:t>
      </w:r>
      <w:proofErr w:type="spellStart"/>
      <w:r w:rsidRPr="00C65C59">
        <w:rPr>
          <w:rFonts w:asciiTheme="majorBidi" w:hAnsiTheme="majorBidi" w:cstheme="majorBidi"/>
          <w:sz w:val="24"/>
          <w:szCs w:val="24"/>
        </w:rPr>
        <w:t>Bilingualism</w:t>
      </w:r>
      <w:proofErr w:type="spellEnd"/>
      <w:r w:rsidRPr="00C65C59">
        <w:rPr>
          <w:rFonts w:asciiTheme="majorBidi" w:hAnsiTheme="majorBidi" w:cstheme="majorBidi"/>
          <w:sz w:val="24"/>
          <w:szCs w:val="24"/>
        </w:rPr>
        <w:t xml:space="preserve"> </w:t>
      </w:r>
      <w:proofErr w:type="spellStart"/>
      <w:r w:rsidRPr="00C65C59">
        <w:rPr>
          <w:rFonts w:asciiTheme="majorBidi" w:hAnsiTheme="majorBidi" w:cstheme="majorBidi"/>
          <w:sz w:val="24"/>
          <w:szCs w:val="24"/>
        </w:rPr>
        <w:t>and</w:t>
      </w:r>
      <w:proofErr w:type="spellEnd"/>
      <w:r w:rsidRPr="00C65C59">
        <w:rPr>
          <w:rFonts w:asciiTheme="majorBidi" w:hAnsiTheme="majorBidi" w:cstheme="majorBidi"/>
          <w:sz w:val="24"/>
          <w:szCs w:val="24"/>
        </w:rPr>
        <w:t xml:space="preserve"> Second Language </w:t>
      </w:r>
      <w:proofErr w:type="spellStart"/>
      <w:r w:rsidRPr="00C65C59">
        <w:rPr>
          <w:rFonts w:asciiTheme="majorBidi" w:hAnsiTheme="majorBidi" w:cstheme="majorBidi"/>
          <w:sz w:val="24"/>
          <w:szCs w:val="24"/>
        </w:rPr>
        <w:t>Acquisition</w:t>
      </w:r>
      <w:proofErr w:type="spellEnd"/>
    </w:p>
    <w:p w:rsidR="00C65C59" w:rsidRDefault="00C65C59" w:rsidP="00C65C59">
      <w:pPr>
        <w:autoSpaceDE w:val="0"/>
        <w:autoSpaceDN w:val="0"/>
        <w:adjustRightInd w:val="0"/>
        <w:spacing w:after="0" w:line="240" w:lineRule="auto"/>
        <w:rPr>
          <w:rFonts w:asciiTheme="majorBidi" w:hAnsiTheme="majorBidi" w:cstheme="majorBidi"/>
          <w:sz w:val="24"/>
          <w:szCs w:val="24"/>
        </w:rPr>
      </w:pPr>
    </w:p>
    <w:p w:rsidR="00C65C59" w:rsidRDefault="00DE774D" w:rsidP="00DE774D">
      <w:pPr>
        <w:autoSpaceDE w:val="0"/>
        <w:autoSpaceDN w:val="0"/>
        <w:adjustRightInd w:val="0"/>
        <w:spacing w:after="0" w:line="240" w:lineRule="auto"/>
        <w:rPr>
          <w:rFonts w:asciiTheme="majorBidi" w:hAnsiTheme="majorBidi" w:cstheme="majorBidi"/>
          <w:color w:val="000000" w:themeColor="text1"/>
          <w:sz w:val="24"/>
          <w:szCs w:val="24"/>
        </w:rPr>
      </w:pPr>
      <w:r w:rsidRPr="00DE774D">
        <w:rPr>
          <w:rFonts w:asciiTheme="majorBidi" w:hAnsiTheme="majorBidi" w:cstheme="majorBidi"/>
          <w:color w:val="000000" w:themeColor="text1"/>
          <w:sz w:val="24"/>
          <w:szCs w:val="24"/>
        </w:rPr>
        <w:t xml:space="preserve">A </w:t>
      </w:r>
      <w:proofErr w:type="spellStart"/>
      <w:r w:rsidRPr="00DE774D">
        <w:rPr>
          <w:rFonts w:asciiTheme="majorBidi" w:hAnsiTheme="majorBidi" w:cstheme="majorBidi"/>
          <w:color w:val="000000" w:themeColor="text1"/>
          <w:sz w:val="24"/>
          <w:szCs w:val="24"/>
        </w:rPr>
        <w:t>Summary</w:t>
      </w:r>
      <w:proofErr w:type="spellEnd"/>
      <w:r w:rsidRPr="00DE774D">
        <w:rPr>
          <w:rFonts w:asciiTheme="majorBidi" w:hAnsiTheme="majorBidi" w:cstheme="majorBidi"/>
          <w:color w:val="000000" w:themeColor="text1"/>
          <w:sz w:val="24"/>
          <w:szCs w:val="24"/>
        </w:rPr>
        <w:t xml:space="preserve"> </w:t>
      </w:r>
      <w:proofErr w:type="spellStart"/>
      <w:r w:rsidRPr="00DE774D">
        <w:rPr>
          <w:rFonts w:asciiTheme="majorBidi" w:hAnsiTheme="majorBidi" w:cstheme="majorBidi"/>
          <w:color w:val="000000" w:themeColor="text1"/>
          <w:sz w:val="24"/>
          <w:szCs w:val="24"/>
        </w:rPr>
        <w:t>by</w:t>
      </w:r>
      <w:proofErr w:type="spellEnd"/>
      <w:r w:rsidRPr="00DE774D">
        <w:rPr>
          <w:rFonts w:asciiTheme="majorBidi" w:hAnsiTheme="majorBidi" w:cstheme="majorBidi"/>
          <w:color w:val="000000" w:themeColor="text1"/>
          <w:sz w:val="24"/>
          <w:szCs w:val="24"/>
        </w:rPr>
        <w:t xml:space="preserve"> </w:t>
      </w:r>
      <w:proofErr w:type="spellStart"/>
      <w:r w:rsidRPr="00DE774D">
        <w:rPr>
          <w:rFonts w:asciiTheme="majorBidi" w:hAnsiTheme="majorBidi" w:cstheme="majorBidi"/>
          <w:color w:val="000000" w:themeColor="text1"/>
          <w:sz w:val="24"/>
          <w:szCs w:val="24"/>
        </w:rPr>
        <w:t>Justin</w:t>
      </w:r>
      <w:proofErr w:type="spellEnd"/>
      <w:r w:rsidRPr="00DE774D">
        <w:rPr>
          <w:rFonts w:asciiTheme="majorBidi" w:hAnsiTheme="majorBidi" w:cstheme="majorBidi"/>
          <w:color w:val="000000" w:themeColor="text1"/>
          <w:sz w:val="24"/>
          <w:szCs w:val="24"/>
        </w:rPr>
        <w:t xml:space="preserve"> Hong,</w:t>
      </w:r>
      <w:r>
        <w:rPr>
          <w:rFonts w:ascii="HypatiaSansPro-Regular" w:hAnsi="HypatiaSansPro-Regular" w:cs="HypatiaSansPro-Regular"/>
          <w:color w:val="0091B0"/>
        </w:rPr>
        <w:t xml:space="preserve"> </w:t>
      </w:r>
      <w:r w:rsidRPr="00DE774D">
        <w:rPr>
          <w:rFonts w:asciiTheme="majorBidi" w:hAnsiTheme="majorBidi" w:cstheme="majorBidi"/>
          <w:color w:val="000000" w:themeColor="text1"/>
          <w:sz w:val="24"/>
          <w:szCs w:val="24"/>
        </w:rPr>
        <w:t xml:space="preserve">An </w:t>
      </w:r>
      <w:proofErr w:type="spellStart"/>
      <w:r w:rsidRPr="00DE774D">
        <w:rPr>
          <w:rFonts w:asciiTheme="majorBidi" w:hAnsiTheme="majorBidi" w:cstheme="majorBidi"/>
          <w:color w:val="000000" w:themeColor="text1"/>
          <w:sz w:val="24"/>
          <w:szCs w:val="24"/>
        </w:rPr>
        <w:t>Overview</w:t>
      </w:r>
      <w:proofErr w:type="spellEnd"/>
      <w:r w:rsidRPr="00DE774D">
        <w:rPr>
          <w:rFonts w:asciiTheme="majorBidi" w:hAnsiTheme="majorBidi" w:cstheme="majorBidi"/>
          <w:color w:val="000000" w:themeColor="text1"/>
          <w:sz w:val="24"/>
          <w:szCs w:val="24"/>
        </w:rPr>
        <w:t xml:space="preserve"> of </w:t>
      </w:r>
      <w:proofErr w:type="spellStart"/>
      <w:r w:rsidRPr="00DE774D">
        <w:rPr>
          <w:rFonts w:asciiTheme="majorBidi" w:hAnsiTheme="majorBidi" w:cstheme="majorBidi"/>
          <w:color w:val="000000" w:themeColor="text1"/>
          <w:sz w:val="24"/>
          <w:szCs w:val="24"/>
        </w:rPr>
        <w:t>Bilingual</w:t>
      </w:r>
      <w:proofErr w:type="spellEnd"/>
      <w:r w:rsidRPr="00DE774D">
        <w:rPr>
          <w:rFonts w:asciiTheme="majorBidi" w:hAnsiTheme="majorBidi" w:cstheme="majorBidi"/>
          <w:color w:val="000000" w:themeColor="text1"/>
          <w:sz w:val="24"/>
          <w:szCs w:val="24"/>
        </w:rPr>
        <w:t xml:space="preserve"> </w:t>
      </w:r>
      <w:commentRangeStart w:id="89"/>
      <w:proofErr w:type="spellStart"/>
      <w:r w:rsidRPr="00DE774D">
        <w:rPr>
          <w:rFonts w:asciiTheme="majorBidi" w:hAnsiTheme="majorBidi" w:cstheme="majorBidi"/>
          <w:color w:val="000000" w:themeColor="text1"/>
          <w:sz w:val="24"/>
          <w:szCs w:val="24"/>
        </w:rPr>
        <w:t>Education</w:t>
      </w:r>
      <w:commentRangeEnd w:id="89"/>
      <w:proofErr w:type="spellEnd"/>
      <w:r w:rsidR="00503338">
        <w:rPr>
          <w:rStyle w:val="AklamaBavurusu"/>
        </w:rPr>
        <w:commentReference w:id="89"/>
      </w:r>
    </w:p>
    <w:p w:rsidR="00503338" w:rsidRDefault="00503338" w:rsidP="00DE774D">
      <w:pPr>
        <w:autoSpaceDE w:val="0"/>
        <w:autoSpaceDN w:val="0"/>
        <w:adjustRightInd w:val="0"/>
        <w:spacing w:after="0" w:line="240" w:lineRule="auto"/>
        <w:rPr>
          <w:rFonts w:asciiTheme="majorBidi" w:hAnsiTheme="majorBidi" w:cstheme="majorBidi"/>
          <w:color w:val="000000" w:themeColor="text1"/>
          <w:sz w:val="24"/>
          <w:szCs w:val="24"/>
        </w:rPr>
      </w:pPr>
    </w:p>
    <w:p w:rsidR="00503338" w:rsidRDefault="00503338" w:rsidP="00DE774D">
      <w:pPr>
        <w:autoSpaceDE w:val="0"/>
        <w:autoSpaceDN w:val="0"/>
        <w:adjustRightInd w:val="0"/>
        <w:spacing w:after="0" w:line="240" w:lineRule="auto"/>
        <w:rPr>
          <w:rFonts w:asciiTheme="majorBidi" w:hAnsiTheme="majorBidi" w:cstheme="majorBidi"/>
          <w:color w:val="000000" w:themeColor="text1"/>
          <w:sz w:val="24"/>
          <w:szCs w:val="24"/>
        </w:rPr>
      </w:pPr>
    </w:p>
    <w:p w:rsidR="00C9386E" w:rsidRDefault="00C9386E" w:rsidP="00DE774D">
      <w:pPr>
        <w:autoSpaceDE w:val="0"/>
        <w:autoSpaceDN w:val="0"/>
        <w:adjustRightInd w:val="0"/>
        <w:spacing w:after="0" w:line="240" w:lineRule="auto"/>
        <w:rPr>
          <w:rFonts w:asciiTheme="majorBidi" w:hAnsiTheme="majorBidi" w:cstheme="majorBidi"/>
          <w:color w:val="000000" w:themeColor="text1"/>
          <w:sz w:val="24"/>
          <w:szCs w:val="24"/>
        </w:rPr>
      </w:pPr>
    </w:p>
    <w:p w:rsidR="00C9386E" w:rsidRPr="00DE774D" w:rsidRDefault="00C9386E" w:rsidP="00C9386E">
      <w:pPr>
        <w:pStyle w:val="Balk2"/>
      </w:pPr>
      <w:proofErr w:type="spellStart"/>
      <w:r>
        <w:t>All</w:t>
      </w:r>
      <w:proofErr w:type="spellEnd"/>
      <w:r>
        <w:t xml:space="preserve"> </w:t>
      </w:r>
      <w:proofErr w:type="spellStart"/>
      <w:r>
        <w:t>references</w:t>
      </w:r>
      <w:proofErr w:type="spellEnd"/>
      <w:r>
        <w:t xml:space="preserve"> </w:t>
      </w:r>
      <w:proofErr w:type="spellStart"/>
      <w:r>
        <w:t>you</w:t>
      </w:r>
      <w:proofErr w:type="spellEnd"/>
      <w:r>
        <w:t xml:space="preserve"> </w:t>
      </w:r>
      <w:proofErr w:type="spellStart"/>
      <w:r>
        <w:t>use</w:t>
      </w:r>
      <w:proofErr w:type="spellEnd"/>
      <w:r>
        <w:t xml:space="preserve"> in </w:t>
      </w:r>
      <w:proofErr w:type="spellStart"/>
      <w:r>
        <w:t>the</w:t>
      </w:r>
      <w:proofErr w:type="spellEnd"/>
      <w:r>
        <w:t xml:space="preserve"> </w:t>
      </w:r>
      <w:proofErr w:type="spellStart"/>
      <w:r>
        <w:t>text</w:t>
      </w:r>
      <w:proofErr w:type="spellEnd"/>
      <w:r>
        <w:t xml:space="preserve"> </w:t>
      </w:r>
      <w:proofErr w:type="spellStart"/>
      <w:r>
        <w:t>should</w:t>
      </w:r>
      <w:proofErr w:type="spellEnd"/>
      <w:r>
        <w:t xml:space="preserve"> be in </w:t>
      </w:r>
      <w:proofErr w:type="spellStart"/>
      <w:r>
        <w:t>your</w:t>
      </w:r>
      <w:proofErr w:type="spellEnd"/>
      <w:r>
        <w:t xml:space="preserve"> </w:t>
      </w:r>
      <w:proofErr w:type="spellStart"/>
      <w:r>
        <w:t>reference</w:t>
      </w:r>
      <w:proofErr w:type="spellEnd"/>
      <w:r>
        <w:t xml:space="preserve"> </w:t>
      </w:r>
      <w:proofErr w:type="spellStart"/>
      <w:r>
        <w:t>list</w:t>
      </w:r>
      <w:proofErr w:type="spellEnd"/>
      <w:r>
        <w:t xml:space="preserve"> </w:t>
      </w:r>
    </w:p>
    <w:sectPr w:rsidR="00C9386E" w:rsidRPr="00DE774D" w:rsidSect="004312E2">
      <w:footerReference w:type="first" r:id="rId10"/>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1" w:author="ELİF" w:date="2013-03-21T09:41:00Z" w:initials="E">
    <w:p w:rsidR="00D33FF5" w:rsidRDefault="00D33FF5">
      <w:pPr>
        <w:pStyle w:val="AklamaMetni"/>
      </w:pPr>
      <w:r>
        <w:rPr>
          <w:rStyle w:val="AklamaBavurusu"/>
        </w:rPr>
        <w:annotationRef/>
      </w:r>
      <w:proofErr w:type="spellStart"/>
      <w:r>
        <w:t>Make</w:t>
      </w:r>
      <w:proofErr w:type="spellEnd"/>
      <w:r>
        <w:t xml:space="preserve"> </w:t>
      </w:r>
      <w:proofErr w:type="spellStart"/>
      <w:r>
        <w:t>these</w:t>
      </w:r>
      <w:proofErr w:type="spellEnd"/>
      <w:r>
        <w:t xml:space="preserve"> </w:t>
      </w:r>
      <w:proofErr w:type="spellStart"/>
      <w:r>
        <w:t>regular</w:t>
      </w:r>
      <w:proofErr w:type="spellEnd"/>
      <w:r>
        <w:t xml:space="preserve"> paragraphs</w:t>
      </w:r>
      <w:bookmarkStart w:id="72" w:name="_GoBack"/>
      <w:bookmarkEnd w:id="72"/>
    </w:p>
  </w:comment>
  <w:comment w:id="89" w:author="ELİF" w:date="2013-03-21T09:40:00Z" w:initials="E">
    <w:p w:rsidR="00503338" w:rsidRDefault="00503338">
      <w:pPr>
        <w:pStyle w:val="AklamaMetni"/>
      </w:pPr>
      <w:r>
        <w:rPr>
          <w:rStyle w:val="AklamaBavurusu"/>
        </w:rPr>
        <w:annotationRef/>
      </w:r>
      <w:proofErr w:type="spellStart"/>
      <w:r>
        <w:t>You</w:t>
      </w:r>
      <w:proofErr w:type="spellEnd"/>
      <w:r>
        <w:t xml:space="preserve"> </w:t>
      </w:r>
      <w:proofErr w:type="spellStart"/>
      <w:r>
        <w:t>need</w:t>
      </w:r>
      <w:proofErr w:type="spellEnd"/>
      <w:r>
        <w:t xml:space="preserve"> </w:t>
      </w:r>
      <w:proofErr w:type="spellStart"/>
      <w:r>
        <w:t>to</w:t>
      </w:r>
      <w:proofErr w:type="spellEnd"/>
      <w:r>
        <w:t xml:space="preserve"> format </w:t>
      </w:r>
      <w:proofErr w:type="spellStart"/>
      <w:r>
        <w:t>your</w:t>
      </w:r>
      <w:proofErr w:type="spellEnd"/>
      <w:r>
        <w:t xml:space="preserve"> </w:t>
      </w:r>
      <w:proofErr w:type="spellStart"/>
      <w:r>
        <w:t>references</w:t>
      </w:r>
      <w:proofErr w:type="spellEnd"/>
      <w:r>
        <w:t xml:space="preserve"> </w:t>
      </w:r>
      <w:proofErr w:type="spellStart"/>
      <w:r>
        <w:t>again</w:t>
      </w:r>
      <w:proofErr w:type="spellEnd"/>
      <w:r>
        <w:t xml:space="preserv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252" w:rsidRDefault="00552252" w:rsidP="00F92363">
      <w:pPr>
        <w:spacing w:after="0" w:line="240" w:lineRule="auto"/>
      </w:pPr>
      <w:r>
        <w:separator/>
      </w:r>
    </w:p>
  </w:endnote>
  <w:endnote w:type="continuationSeparator" w:id="0">
    <w:p w:rsidR="00552252" w:rsidRDefault="00552252" w:rsidP="00F92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HypatiaSansPro-Regular">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363" w:rsidRPr="00F92363" w:rsidRDefault="00F92363" w:rsidP="00F92363">
    <w:pPr>
      <w:pStyle w:val="AralkYok"/>
      <w:rPr>
        <w:rFonts w:ascii="Times New Roman" w:hAnsi="Times New Roman" w:cs="Times New Roman"/>
        <w:iCs/>
        <w:lang w:val="en-US"/>
      </w:rPr>
    </w:pPr>
    <w:r w:rsidRPr="00F92363">
      <w:rPr>
        <w:rFonts w:ascii="Times New Roman" w:hAnsi="Times New Roman" w:cs="Times New Roman"/>
        <w:iCs/>
        <w:lang w:val="en-US"/>
      </w:rPr>
      <w:t xml:space="preserve">First year student, </w:t>
    </w:r>
    <w:proofErr w:type="spellStart"/>
    <w:r w:rsidRPr="00F92363">
      <w:rPr>
        <w:rFonts w:ascii="Times New Roman" w:hAnsi="Times New Roman" w:cs="Times New Roman"/>
        <w:iCs/>
        <w:lang w:val="en-US"/>
      </w:rPr>
      <w:t>Karadeniz</w:t>
    </w:r>
    <w:proofErr w:type="spellEnd"/>
    <w:r w:rsidRPr="00F92363">
      <w:rPr>
        <w:rFonts w:ascii="Times New Roman" w:hAnsi="Times New Roman" w:cs="Times New Roman"/>
        <w:iCs/>
        <w:lang w:val="en-US"/>
      </w:rPr>
      <w:t xml:space="preserve"> Technical University, English Language and Literature Department,</w:t>
    </w:r>
  </w:p>
  <w:p w:rsidR="00F92363" w:rsidRPr="00224B2F" w:rsidRDefault="00F92363" w:rsidP="00F92363">
    <w:pPr>
      <w:pStyle w:val="AralkYok"/>
      <w:rPr>
        <w:rFonts w:ascii="Times New Roman" w:hAnsi="Times New Roman" w:cs="Times New Roman"/>
        <w:iCs/>
        <w:lang w:val="de-DE"/>
      </w:rPr>
    </w:pPr>
    <w:r w:rsidRPr="00224B2F">
      <w:rPr>
        <w:rFonts w:ascii="Times New Roman" w:hAnsi="Times New Roman" w:cs="Times New Roman"/>
        <w:iCs/>
        <w:lang w:val="de-DE"/>
      </w:rPr>
      <w:t>Trabzon, Turkey</w:t>
    </w:r>
  </w:p>
  <w:p w:rsidR="00F92363" w:rsidRPr="00224B2F" w:rsidRDefault="00F92363" w:rsidP="00F92363">
    <w:pPr>
      <w:pStyle w:val="AralkYok"/>
      <w:rPr>
        <w:rFonts w:ascii="Times New Roman" w:hAnsi="Times New Roman" w:cs="Times New Roman"/>
        <w:iCs/>
        <w:lang w:val="de-DE"/>
      </w:rPr>
    </w:pPr>
    <w:r w:rsidRPr="00224B2F">
      <w:rPr>
        <w:rFonts w:ascii="Times New Roman" w:hAnsi="Times New Roman" w:cs="Times New Roman"/>
        <w:iCs/>
        <w:lang w:val="de-DE"/>
      </w:rPr>
      <w:t>(</w:t>
    </w:r>
    <w:proofErr w:type="spellStart"/>
    <w:r w:rsidRPr="00224B2F">
      <w:rPr>
        <w:rFonts w:ascii="Times New Roman" w:hAnsi="Times New Roman" w:cs="Times New Roman"/>
        <w:iCs/>
        <w:lang w:val="de-DE"/>
      </w:rPr>
      <w:t>E-mail</w:t>
    </w:r>
    <w:proofErr w:type="spellEnd"/>
    <w:r w:rsidRPr="00224B2F">
      <w:rPr>
        <w:rFonts w:ascii="Times New Roman" w:hAnsi="Times New Roman" w:cs="Times New Roman"/>
        <w:iCs/>
        <w:lang w:val="de-DE"/>
      </w:rPr>
      <w:t>:</w:t>
    </w:r>
    <w:r w:rsidRPr="00F92363">
      <w:rPr>
        <w:iCs/>
      </w:rPr>
      <w:t>berat386</w:t>
    </w:r>
    <w:r w:rsidRPr="00224B2F">
      <w:rPr>
        <w:rFonts w:ascii="Times New Roman" w:hAnsi="Times New Roman" w:cs="Times New Roman"/>
        <w:iCs/>
        <w:lang w:val="de-DE"/>
      </w:rPr>
      <w:t>@hotmail.de)</w:t>
    </w:r>
  </w:p>
  <w:p w:rsidR="00F92363" w:rsidRPr="00224B2F" w:rsidRDefault="00F92363">
    <w:pPr>
      <w:pStyle w:val="Altbilgi"/>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252" w:rsidRDefault="00552252" w:rsidP="00F92363">
      <w:pPr>
        <w:spacing w:after="0" w:line="240" w:lineRule="auto"/>
      </w:pPr>
      <w:r>
        <w:separator/>
      </w:r>
    </w:p>
  </w:footnote>
  <w:footnote w:type="continuationSeparator" w:id="0">
    <w:p w:rsidR="00552252" w:rsidRDefault="00552252" w:rsidP="00F923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44D5"/>
    <w:multiLevelType w:val="hybridMultilevel"/>
    <w:tmpl w:val="CB6A47B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1B9A2B53"/>
    <w:multiLevelType w:val="hybridMultilevel"/>
    <w:tmpl w:val="BDAE65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4EE6E23"/>
    <w:multiLevelType w:val="hybridMultilevel"/>
    <w:tmpl w:val="8F10C98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3">
    <w:nsid w:val="26427CB5"/>
    <w:multiLevelType w:val="hybridMultilevel"/>
    <w:tmpl w:val="F79230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4C6AA5"/>
    <w:multiLevelType w:val="hybridMultilevel"/>
    <w:tmpl w:val="0AC21D46"/>
    <w:lvl w:ilvl="0" w:tplc="041F0009">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nsid w:val="27564D6F"/>
    <w:multiLevelType w:val="hybridMultilevel"/>
    <w:tmpl w:val="BF8025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87B0E60"/>
    <w:multiLevelType w:val="hybridMultilevel"/>
    <w:tmpl w:val="523421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F475666"/>
    <w:multiLevelType w:val="hybridMultilevel"/>
    <w:tmpl w:val="0BAAF3FA"/>
    <w:lvl w:ilvl="0" w:tplc="041F0009">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nsid w:val="52D744F6"/>
    <w:multiLevelType w:val="hybridMultilevel"/>
    <w:tmpl w:val="8E0E2A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540502AE"/>
    <w:multiLevelType w:val="hybridMultilevel"/>
    <w:tmpl w:val="1E26DC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9E3285A"/>
    <w:multiLevelType w:val="hybridMultilevel"/>
    <w:tmpl w:val="A0962A32"/>
    <w:lvl w:ilvl="0" w:tplc="902EDAE8">
      <w:start w:val="109"/>
      <w:numFmt w:val="decimal"/>
      <w:lvlText w:val="%1"/>
      <w:lvlJc w:val="left"/>
      <w:pPr>
        <w:ind w:left="810" w:hanging="45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08F2A62"/>
    <w:multiLevelType w:val="hybridMultilevel"/>
    <w:tmpl w:val="FD9040EC"/>
    <w:lvl w:ilvl="0" w:tplc="041F0009">
      <w:start w:val="1"/>
      <w:numFmt w:val="bullet"/>
      <w:lvlText w:val=""/>
      <w:lvlJc w:val="left"/>
      <w:pPr>
        <w:ind w:left="1524" w:hanging="360"/>
      </w:pPr>
      <w:rPr>
        <w:rFonts w:ascii="Wingdings" w:hAnsi="Wingdings" w:hint="default"/>
      </w:rPr>
    </w:lvl>
    <w:lvl w:ilvl="1" w:tplc="041F0003" w:tentative="1">
      <w:start w:val="1"/>
      <w:numFmt w:val="bullet"/>
      <w:lvlText w:val="o"/>
      <w:lvlJc w:val="left"/>
      <w:pPr>
        <w:ind w:left="2244" w:hanging="360"/>
      </w:pPr>
      <w:rPr>
        <w:rFonts w:ascii="Courier New" w:hAnsi="Courier New" w:cs="Courier New" w:hint="default"/>
      </w:rPr>
    </w:lvl>
    <w:lvl w:ilvl="2" w:tplc="041F0005" w:tentative="1">
      <w:start w:val="1"/>
      <w:numFmt w:val="bullet"/>
      <w:lvlText w:val=""/>
      <w:lvlJc w:val="left"/>
      <w:pPr>
        <w:ind w:left="2964" w:hanging="360"/>
      </w:pPr>
      <w:rPr>
        <w:rFonts w:ascii="Wingdings" w:hAnsi="Wingdings" w:hint="default"/>
      </w:rPr>
    </w:lvl>
    <w:lvl w:ilvl="3" w:tplc="041F0001" w:tentative="1">
      <w:start w:val="1"/>
      <w:numFmt w:val="bullet"/>
      <w:lvlText w:val=""/>
      <w:lvlJc w:val="left"/>
      <w:pPr>
        <w:ind w:left="3684" w:hanging="360"/>
      </w:pPr>
      <w:rPr>
        <w:rFonts w:ascii="Symbol" w:hAnsi="Symbol" w:hint="default"/>
      </w:rPr>
    </w:lvl>
    <w:lvl w:ilvl="4" w:tplc="041F0003" w:tentative="1">
      <w:start w:val="1"/>
      <w:numFmt w:val="bullet"/>
      <w:lvlText w:val="o"/>
      <w:lvlJc w:val="left"/>
      <w:pPr>
        <w:ind w:left="4404" w:hanging="360"/>
      </w:pPr>
      <w:rPr>
        <w:rFonts w:ascii="Courier New" w:hAnsi="Courier New" w:cs="Courier New" w:hint="default"/>
      </w:rPr>
    </w:lvl>
    <w:lvl w:ilvl="5" w:tplc="041F0005" w:tentative="1">
      <w:start w:val="1"/>
      <w:numFmt w:val="bullet"/>
      <w:lvlText w:val=""/>
      <w:lvlJc w:val="left"/>
      <w:pPr>
        <w:ind w:left="5124" w:hanging="360"/>
      </w:pPr>
      <w:rPr>
        <w:rFonts w:ascii="Wingdings" w:hAnsi="Wingdings" w:hint="default"/>
      </w:rPr>
    </w:lvl>
    <w:lvl w:ilvl="6" w:tplc="041F0001" w:tentative="1">
      <w:start w:val="1"/>
      <w:numFmt w:val="bullet"/>
      <w:lvlText w:val=""/>
      <w:lvlJc w:val="left"/>
      <w:pPr>
        <w:ind w:left="5844" w:hanging="360"/>
      </w:pPr>
      <w:rPr>
        <w:rFonts w:ascii="Symbol" w:hAnsi="Symbol" w:hint="default"/>
      </w:rPr>
    </w:lvl>
    <w:lvl w:ilvl="7" w:tplc="041F0003" w:tentative="1">
      <w:start w:val="1"/>
      <w:numFmt w:val="bullet"/>
      <w:lvlText w:val="o"/>
      <w:lvlJc w:val="left"/>
      <w:pPr>
        <w:ind w:left="6564" w:hanging="360"/>
      </w:pPr>
      <w:rPr>
        <w:rFonts w:ascii="Courier New" w:hAnsi="Courier New" w:cs="Courier New" w:hint="default"/>
      </w:rPr>
    </w:lvl>
    <w:lvl w:ilvl="8" w:tplc="041F0005" w:tentative="1">
      <w:start w:val="1"/>
      <w:numFmt w:val="bullet"/>
      <w:lvlText w:val=""/>
      <w:lvlJc w:val="left"/>
      <w:pPr>
        <w:ind w:left="7284" w:hanging="360"/>
      </w:pPr>
      <w:rPr>
        <w:rFonts w:ascii="Wingdings" w:hAnsi="Wingdings" w:hint="default"/>
      </w:rPr>
    </w:lvl>
  </w:abstractNum>
  <w:abstractNum w:abstractNumId="12">
    <w:nsid w:val="60DF05C2"/>
    <w:multiLevelType w:val="hybridMultilevel"/>
    <w:tmpl w:val="C3BA3C1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694E2099"/>
    <w:multiLevelType w:val="hybridMultilevel"/>
    <w:tmpl w:val="B172E2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24513AB"/>
    <w:multiLevelType w:val="hybridMultilevel"/>
    <w:tmpl w:val="A9D4B61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2"/>
  </w:num>
  <w:num w:numId="2">
    <w:abstractNumId w:val="14"/>
  </w:num>
  <w:num w:numId="3">
    <w:abstractNumId w:val="0"/>
  </w:num>
  <w:num w:numId="4">
    <w:abstractNumId w:val="13"/>
  </w:num>
  <w:num w:numId="5">
    <w:abstractNumId w:val="11"/>
  </w:num>
  <w:num w:numId="6">
    <w:abstractNumId w:val="4"/>
  </w:num>
  <w:num w:numId="7">
    <w:abstractNumId w:val="10"/>
  </w:num>
  <w:num w:numId="8">
    <w:abstractNumId w:val="7"/>
  </w:num>
  <w:num w:numId="9">
    <w:abstractNumId w:val="8"/>
  </w:num>
  <w:num w:numId="10">
    <w:abstractNumId w:val="2"/>
  </w:num>
  <w:num w:numId="11">
    <w:abstractNumId w:val="5"/>
  </w:num>
  <w:num w:numId="12">
    <w:abstractNumId w:val="1"/>
  </w:num>
  <w:num w:numId="13">
    <w:abstractNumId w:val="6"/>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9D0"/>
    <w:rsid w:val="000030A0"/>
    <w:rsid w:val="00011002"/>
    <w:rsid w:val="00013267"/>
    <w:rsid w:val="000233C2"/>
    <w:rsid w:val="00030BC1"/>
    <w:rsid w:val="000670B5"/>
    <w:rsid w:val="00084B31"/>
    <w:rsid w:val="000863FD"/>
    <w:rsid w:val="000929D0"/>
    <w:rsid w:val="000B2DEA"/>
    <w:rsid w:val="000C63D2"/>
    <w:rsid w:val="000D7D3A"/>
    <w:rsid w:val="000F20EC"/>
    <w:rsid w:val="000F279C"/>
    <w:rsid w:val="000F43DA"/>
    <w:rsid w:val="00106724"/>
    <w:rsid w:val="00107CA5"/>
    <w:rsid w:val="00122FB5"/>
    <w:rsid w:val="0013041A"/>
    <w:rsid w:val="00133547"/>
    <w:rsid w:val="00137240"/>
    <w:rsid w:val="00143BC4"/>
    <w:rsid w:val="0015072B"/>
    <w:rsid w:val="00153BB6"/>
    <w:rsid w:val="0015426D"/>
    <w:rsid w:val="001802A2"/>
    <w:rsid w:val="00182267"/>
    <w:rsid w:val="0018592C"/>
    <w:rsid w:val="00193359"/>
    <w:rsid w:val="00193DA4"/>
    <w:rsid w:val="00202B32"/>
    <w:rsid w:val="002062B1"/>
    <w:rsid w:val="002111B8"/>
    <w:rsid w:val="0022391F"/>
    <w:rsid w:val="00224B2F"/>
    <w:rsid w:val="00231254"/>
    <w:rsid w:val="00241488"/>
    <w:rsid w:val="0026685C"/>
    <w:rsid w:val="00273BF8"/>
    <w:rsid w:val="002809F1"/>
    <w:rsid w:val="00283FE6"/>
    <w:rsid w:val="002A5D9C"/>
    <w:rsid w:val="002C4EAB"/>
    <w:rsid w:val="002D33CF"/>
    <w:rsid w:val="002D4AFF"/>
    <w:rsid w:val="002D5AE7"/>
    <w:rsid w:val="002E2F17"/>
    <w:rsid w:val="00301CD8"/>
    <w:rsid w:val="00310D9A"/>
    <w:rsid w:val="00311D71"/>
    <w:rsid w:val="00325F21"/>
    <w:rsid w:val="00327471"/>
    <w:rsid w:val="0032786E"/>
    <w:rsid w:val="00327BB2"/>
    <w:rsid w:val="003336FC"/>
    <w:rsid w:val="00342730"/>
    <w:rsid w:val="00344224"/>
    <w:rsid w:val="00344530"/>
    <w:rsid w:val="00360B4A"/>
    <w:rsid w:val="00361521"/>
    <w:rsid w:val="0037381E"/>
    <w:rsid w:val="00394037"/>
    <w:rsid w:val="00397BF4"/>
    <w:rsid w:val="003A7DFD"/>
    <w:rsid w:val="003B7F5E"/>
    <w:rsid w:val="003C1A39"/>
    <w:rsid w:val="003E3E17"/>
    <w:rsid w:val="003E568E"/>
    <w:rsid w:val="003E672E"/>
    <w:rsid w:val="003F6C08"/>
    <w:rsid w:val="0040749C"/>
    <w:rsid w:val="00413C3E"/>
    <w:rsid w:val="00420397"/>
    <w:rsid w:val="00421807"/>
    <w:rsid w:val="004312E2"/>
    <w:rsid w:val="00441EA7"/>
    <w:rsid w:val="004467C8"/>
    <w:rsid w:val="00454F29"/>
    <w:rsid w:val="0045557F"/>
    <w:rsid w:val="00457D79"/>
    <w:rsid w:val="0047026F"/>
    <w:rsid w:val="004904CD"/>
    <w:rsid w:val="00497505"/>
    <w:rsid w:val="004C52F4"/>
    <w:rsid w:val="004D314F"/>
    <w:rsid w:val="00503338"/>
    <w:rsid w:val="00513821"/>
    <w:rsid w:val="0051754F"/>
    <w:rsid w:val="00532362"/>
    <w:rsid w:val="0053238D"/>
    <w:rsid w:val="005350C8"/>
    <w:rsid w:val="00540BDE"/>
    <w:rsid w:val="0055031D"/>
    <w:rsid w:val="00552252"/>
    <w:rsid w:val="0056554D"/>
    <w:rsid w:val="005D16E1"/>
    <w:rsid w:val="005E0CB3"/>
    <w:rsid w:val="005E2AA7"/>
    <w:rsid w:val="00646B73"/>
    <w:rsid w:val="0067135C"/>
    <w:rsid w:val="00684F1B"/>
    <w:rsid w:val="006A071E"/>
    <w:rsid w:val="006B776B"/>
    <w:rsid w:val="006D19D7"/>
    <w:rsid w:val="006D4966"/>
    <w:rsid w:val="006E5B77"/>
    <w:rsid w:val="006F5510"/>
    <w:rsid w:val="00727254"/>
    <w:rsid w:val="00735C74"/>
    <w:rsid w:val="00752DA2"/>
    <w:rsid w:val="007544BB"/>
    <w:rsid w:val="00763BE0"/>
    <w:rsid w:val="0078349B"/>
    <w:rsid w:val="00784E7A"/>
    <w:rsid w:val="007C7F8D"/>
    <w:rsid w:val="007D685B"/>
    <w:rsid w:val="007F3894"/>
    <w:rsid w:val="00806E36"/>
    <w:rsid w:val="0081704C"/>
    <w:rsid w:val="00822AB7"/>
    <w:rsid w:val="00840132"/>
    <w:rsid w:val="00860116"/>
    <w:rsid w:val="008714B5"/>
    <w:rsid w:val="00875081"/>
    <w:rsid w:val="00877DA8"/>
    <w:rsid w:val="0088169A"/>
    <w:rsid w:val="00887F60"/>
    <w:rsid w:val="008A025D"/>
    <w:rsid w:val="008A5A94"/>
    <w:rsid w:val="008B5031"/>
    <w:rsid w:val="008C2B36"/>
    <w:rsid w:val="008D7019"/>
    <w:rsid w:val="008E07A1"/>
    <w:rsid w:val="008F202F"/>
    <w:rsid w:val="008F2702"/>
    <w:rsid w:val="008F4645"/>
    <w:rsid w:val="00912233"/>
    <w:rsid w:val="00912F13"/>
    <w:rsid w:val="00917837"/>
    <w:rsid w:val="00922F54"/>
    <w:rsid w:val="00923DF3"/>
    <w:rsid w:val="00950E3D"/>
    <w:rsid w:val="0098232E"/>
    <w:rsid w:val="009A1337"/>
    <w:rsid w:val="009C219D"/>
    <w:rsid w:val="009E19A9"/>
    <w:rsid w:val="00A061CF"/>
    <w:rsid w:val="00A32FDD"/>
    <w:rsid w:val="00A45D60"/>
    <w:rsid w:val="00A623FD"/>
    <w:rsid w:val="00A82D7C"/>
    <w:rsid w:val="00A8723B"/>
    <w:rsid w:val="00A911E9"/>
    <w:rsid w:val="00AB1AD6"/>
    <w:rsid w:val="00AC6123"/>
    <w:rsid w:val="00AD0CEA"/>
    <w:rsid w:val="00AE16F6"/>
    <w:rsid w:val="00B278B1"/>
    <w:rsid w:val="00B34D1E"/>
    <w:rsid w:val="00B35662"/>
    <w:rsid w:val="00B36A0C"/>
    <w:rsid w:val="00B379FB"/>
    <w:rsid w:val="00B435F2"/>
    <w:rsid w:val="00B45879"/>
    <w:rsid w:val="00B827CF"/>
    <w:rsid w:val="00B8450D"/>
    <w:rsid w:val="00BB38B0"/>
    <w:rsid w:val="00BF5F26"/>
    <w:rsid w:val="00C51C9E"/>
    <w:rsid w:val="00C65C59"/>
    <w:rsid w:val="00C723A4"/>
    <w:rsid w:val="00C81DEC"/>
    <w:rsid w:val="00C90957"/>
    <w:rsid w:val="00C9386E"/>
    <w:rsid w:val="00CA2AF8"/>
    <w:rsid w:val="00CF4B5D"/>
    <w:rsid w:val="00D025FA"/>
    <w:rsid w:val="00D03BE1"/>
    <w:rsid w:val="00D173DE"/>
    <w:rsid w:val="00D20424"/>
    <w:rsid w:val="00D22E53"/>
    <w:rsid w:val="00D321D4"/>
    <w:rsid w:val="00D330D8"/>
    <w:rsid w:val="00D33FF5"/>
    <w:rsid w:val="00D55DC6"/>
    <w:rsid w:val="00D65673"/>
    <w:rsid w:val="00D66D8D"/>
    <w:rsid w:val="00D806E6"/>
    <w:rsid w:val="00D923FC"/>
    <w:rsid w:val="00D969AC"/>
    <w:rsid w:val="00DC3489"/>
    <w:rsid w:val="00DD06FB"/>
    <w:rsid w:val="00DD4C7D"/>
    <w:rsid w:val="00DE140C"/>
    <w:rsid w:val="00DE5F1A"/>
    <w:rsid w:val="00DE774D"/>
    <w:rsid w:val="00E03739"/>
    <w:rsid w:val="00E23EC1"/>
    <w:rsid w:val="00E52E5F"/>
    <w:rsid w:val="00E60854"/>
    <w:rsid w:val="00E818AB"/>
    <w:rsid w:val="00E91EE7"/>
    <w:rsid w:val="00EA58A8"/>
    <w:rsid w:val="00EB2D29"/>
    <w:rsid w:val="00EC03E3"/>
    <w:rsid w:val="00ED14DC"/>
    <w:rsid w:val="00ED38B6"/>
    <w:rsid w:val="00ED47DF"/>
    <w:rsid w:val="00EE6B37"/>
    <w:rsid w:val="00EF7B0D"/>
    <w:rsid w:val="00F02F25"/>
    <w:rsid w:val="00F03593"/>
    <w:rsid w:val="00F072C4"/>
    <w:rsid w:val="00F71BAF"/>
    <w:rsid w:val="00F73FA5"/>
    <w:rsid w:val="00F803EF"/>
    <w:rsid w:val="00F81AC7"/>
    <w:rsid w:val="00F913F6"/>
    <w:rsid w:val="00F92363"/>
    <w:rsid w:val="00FA000C"/>
    <w:rsid w:val="00FB594E"/>
    <w:rsid w:val="00FC2910"/>
    <w:rsid w:val="00FD145A"/>
    <w:rsid w:val="00FE4EA0"/>
    <w:rsid w:val="00FF3A3D"/>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C65C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9386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CA2AF8"/>
    <w:rPr>
      <w:strike w:val="0"/>
      <w:dstrike w:val="0"/>
      <w:color w:val="00569F"/>
      <w:u w:val="none"/>
      <w:effect w:val="none"/>
    </w:rPr>
  </w:style>
  <w:style w:type="paragraph" w:customStyle="1" w:styleId="tarih112">
    <w:name w:val="tarih112"/>
    <w:basedOn w:val="Normal"/>
    <w:rsid w:val="00CA2AF8"/>
    <w:pPr>
      <w:spacing w:before="180" w:after="0" w:line="240" w:lineRule="auto"/>
    </w:pPr>
    <w:rPr>
      <w:rFonts w:ascii="Arial" w:eastAsia="Times New Roman" w:hAnsi="Arial" w:cs="Arial"/>
      <w:b/>
      <w:bCs/>
      <w:i/>
      <w:iCs/>
      <w:color w:val="000000"/>
      <w:sz w:val="17"/>
      <w:szCs w:val="17"/>
      <w:lang w:eastAsia="tr-TR"/>
    </w:rPr>
  </w:style>
  <w:style w:type="character" w:customStyle="1" w:styleId="tarih121">
    <w:name w:val="tarih121"/>
    <w:basedOn w:val="VarsaylanParagrafYazTipi"/>
    <w:rsid w:val="00CA2AF8"/>
    <w:rPr>
      <w:rFonts w:ascii="Arial" w:hAnsi="Arial" w:cs="Arial" w:hint="default"/>
      <w:b/>
      <w:bCs/>
      <w:i/>
      <w:iCs/>
      <w:color w:val="000000"/>
      <w:sz w:val="17"/>
      <w:szCs w:val="17"/>
    </w:rPr>
  </w:style>
  <w:style w:type="paragraph" w:styleId="AralkYok">
    <w:name w:val="No Spacing"/>
    <w:link w:val="AralkYokChar"/>
    <w:uiPriority w:val="1"/>
    <w:qFormat/>
    <w:rsid w:val="004312E2"/>
    <w:pPr>
      <w:spacing w:after="0" w:line="240" w:lineRule="auto"/>
    </w:pPr>
    <w:rPr>
      <w:rFonts w:eastAsiaTheme="minorEastAsia"/>
    </w:rPr>
  </w:style>
  <w:style w:type="character" w:customStyle="1" w:styleId="AralkYokChar">
    <w:name w:val="Aralık Yok Char"/>
    <w:basedOn w:val="VarsaylanParagrafYazTipi"/>
    <w:link w:val="AralkYok"/>
    <w:uiPriority w:val="1"/>
    <w:rsid w:val="004312E2"/>
    <w:rPr>
      <w:rFonts w:eastAsiaTheme="minorEastAsia"/>
    </w:rPr>
  </w:style>
  <w:style w:type="paragraph" w:styleId="BalonMetni">
    <w:name w:val="Balloon Text"/>
    <w:basedOn w:val="Normal"/>
    <w:link w:val="BalonMetniChar"/>
    <w:uiPriority w:val="99"/>
    <w:semiHidden/>
    <w:unhideWhenUsed/>
    <w:rsid w:val="004312E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312E2"/>
    <w:rPr>
      <w:rFonts w:ascii="Tahoma" w:hAnsi="Tahoma" w:cs="Tahoma"/>
      <w:sz w:val="16"/>
      <w:szCs w:val="16"/>
    </w:rPr>
  </w:style>
  <w:style w:type="paragraph" w:styleId="ListeParagraf">
    <w:name w:val="List Paragraph"/>
    <w:basedOn w:val="Normal"/>
    <w:uiPriority w:val="34"/>
    <w:qFormat/>
    <w:rsid w:val="00202B32"/>
    <w:pPr>
      <w:ind w:left="720"/>
      <w:contextualSpacing/>
    </w:pPr>
  </w:style>
  <w:style w:type="character" w:customStyle="1" w:styleId="apple-converted-space">
    <w:name w:val="apple-converted-space"/>
    <w:basedOn w:val="VarsaylanParagrafYazTipi"/>
    <w:rsid w:val="00361521"/>
  </w:style>
  <w:style w:type="character" w:styleId="Gl">
    <w:name w:val="Strong"/>
    <w:basedOn w:val="VarsaylanParagrafYazTipi"/>
    <w:uiPriority w:val="22"/>
    <w:qFormat/>
    <w:rsid w:val="00361521"/>
    <w:rPr>
      <w:b/>
      <w:bCs/>
    </w:rPr>
  </w:style>
  <w:style w:type="paragraph" w:styleId="stbilgi">
    <w:name w:val="header"/>
    <w:basedOn w:val="Normal"/>
    <w:link w:val="stbilgiChar"/>
    <w:uiPriority w:val="99"/>
    <w:semiHidden/>
    <w:unhideWhenUsed/>
    <w:rsid w:val="00F92363"/>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F92363"/>
  </w:style>
  <w:style w:type="paragraph" w:styleId="Altbilgi">
    <w:name w:val="footer"/>
    <w:basedOn w:val="Normal"/>
    <w:link w:val="AltbilgiChar"/>
    <w:uiPriority w:val="99"/>
    <w:unhideWhenUsed/>
    <w:rsid w:val="00F9236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92363"/>
  </w:style>
  <w:style w:type="paragraph" w:styleId="Kaynaka">
    <w:name w:val="Bibliography"/>
    <w:basedOn w:val="Normal"/>
    <w:next w:val="Normal"/>
    <w:uiPriority w:val="37"/>
    <w:unhideWhenUsed/>
    <w:rsid w:val="007F3894"/>
  </w:style>
  <w:style w:type="character" w:customStyle="1" w:styleId="Balk1Char">
    <w:name w:val="Başlık 1 Char"/>
    <w:basedOn w:val="VarsaylanParagrafYazTipi"/>
    <w:link w:val="Balk1"/>
    <w:uiPriority w:val="9"/>
    <w:rsid w:val="00C65C59"/>
    <w:rPr>
      <w:rFonts w:asciiTheme="majorHAnsi" w:eastAsiaTheme="majorEastAsia" w:hAnsiTheme="majorHAnsi" w:cstheme="majorBidi"/>
      <w:b/>
      <w:bCs/>
      <w:color w:val="365F91" w:themeColor="accent1" w:themeShade="BF"/>
      <w:sz w:val="28"/>
      <w:szCs w:val="28"/>
    </w:rPr>
  </w:style>
  <w:style w:type="character" w:styleId="AklamaBavurusu">
    <w:name w:val="annotation reference"/>
    <w:basedOn w:val="VarsaylanParagrafYazTipi"/>
    <w:uiPriority w:val="99"/>
    <w:semiHidden/>
    <w:unhideWhenUsed/>
    <w:rsid w:val="00503338"/>
    <w:rPr>
      <w:sz w:val="16"/>
      <w:szCs w:val="16"/>
    </w:rPr>
  </w:style>
  <w:style w:type="paragraph" w:styleId="AklamaMetni">
    <w:name w:val="annotation text"/>
    <w:basedOn w:val="Normal"/>
    <w:link w:val="AklamaMetniChar"/>
    <w:uiPriority w:val="99"/>
    <w:semiHidden/>
    <w:unhideWhenUsed/>
    <w:rsid w:val="00503338"/>
    <w:pPr>
      <w:spacing w:line="240" w:lineRule="auto"/>
    </w:pPr>
    <w:rPr>
      <w:sz w:val="20"/>
      <w:szCs w:val="20"/>
    </w:rPr>
  </w:style>
  <w:style w:type="character" w:customStyle="1" w:styleId="AklamaMetniChar">
    <w:name w:val="Açıklama Metni Char"/>
    <w:basedOn w:val="VarsaylanParagrafYazTipi"/>
    <w:link w:val="AklamaMetni"/>
    <w:uiPriority w:val="99"/>
    <w:semiHidden/>
    <w:rsid w:val="00503338"/>
    <w:rPr>
      <w:sz w:val="20"/>
      <w:szCs w:val="20"/>
    </w:rPr>
  </w:style>
  <w:style w:type="paragraph" w:styleId="AklamaKonusu">
    <w:name w:val="annotation subject"/>
    <w:basedOn w:val="AklamaMetni"/>
    <w:next w:val="AklamaMetni"/>
    <w:link w:val="AklamaKonusuChar"/>
    <w:uiPriority w:val="99"/>
    <w:semiHidden/>
    <w:unhideWhenUsed/>
    <w:rsid w:val="00503338"/>
    <w:rPr>
      <w:b/>
      <w:bCs/>
    </w:rPr>
  </w:style>
  <w:style w:type="character" w:customStyle="1" w:styleId="AklamaKonusuChar">
    <w:name w:val="Açıklama Konusu Char"/>
    <w:basedOn w:val="AklamaMetniChar"/>
    <w:link w:val="AklamaKonusu"/>
    <w:uiPriority w:val="99"/>
    <w:semiHidden/>
    <w:rsid w:val="00503338"/>
    <w:rPr>
      <w:b/>
      <w:bCs/>
      <w:sz w:val="20"/>
      <w:szCs w:val="20"/>
    </w:rPr>
  </w:style>
  <w:style w:type="character" w:customStyle="1" w:styleId="Balk2Char">
    <w:name w:val="Başlık 2 Char"/>
    <w:basedOn w:val="VarsaylanParagrafYazTipi"/>
    <w:link w:val="Balk2"/>
    <w:uiPriority w:val="9"/>
    <w:rsid w:val="00C9386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C65C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9386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CA2AF8"/>
    <w:rPr>
      <w:strike w:val="0"/>
      <w:dstrike w:val="0"/>
      <w:color w:val="00569F"/>
      <w:u w:val="none"/>
      <w:effect w:val="none"/>
    </w:rPr>
  </w:style>
  <w:style w:type="paragraph" w:customStyle="1" w:styleId="tarih112">
    <w:name w:val="tarih112"/>
    <w:basedOn w:val="Normal"/>
    <w:rsid w:val="00CA2AF8"/>
    <w:pPr>
      <w:spacing w:before="180" w:after="0" w:line="240" w:lineRule="auto"/>
    </w:pPr>
    <w:rPr>
      <w:rFonts w:ascii="Arial" w:eastAsia="Times New Roman" w:hAnsi="Arial" w:cs="Arial"/>
      <w:b/>
      <w:bCs/>
      <w:i/>
      <w:iCs/>
      <w:color w:val="000000"/>
      <w:sz w:val="17"/>
      <w:szCs w:val="17"/>
      <w:lang w:eastAsia="tr-TR"/>
    </w:rPr>
  </w:style>
  <w:style w:type="character" w:customStyle="1" w:styleId="tarih121">
    <w:name w:val="tarih121"/>
    <w:basedOn w:val="VarsaylanParagrafYazTipi"/>
    <w:rsid w:val="00CA2AF8"/>
    <w:rPr>
      <w:rFonts w:ascii="Arial" w:hAnsi="Arial" w:cs="Arial" w:hint="default"/>
      <w:b/>
      <w:bCs/>
      <w:i/>
      <w:iCs/>
      <w:color w:val="000000"/>
      <w:sz w:val="17"/>
      <w:szCs w:val="17"/>
    </w:rPr>
  </w:style>
  <w:style w:type="paragraph" w:styleId="AralkYok">
    <w:name w:val="No Spacing"/>
    <w:link w:val="AralkYokChar"/>
    <w:uiPriority w:val="1"/>
    <w:qFormat/>
    <w:rsid w:val="004312E2"/>
    <w:pPr>
      <w:spacing w:after="0" w:line="240" w:lineRule="auto"/>
    </w:pPr>
    <w:rPr>
      <w:rFonts w:eastAsiaTheme="minorEastAsia"/>
    </w:rPr>
  </w:style>
  <w:style w:type="character" w:customStyle="1" w:styleId="AralkYokChar">
    <w:name w:val="Aralık Yok Char"/>
    <w:basedOn w:val="VarsaylanParagrafYazTipi"/>
    <w:link w:val="AralkYok"/>
    <w:uiPriority w:val="1"/>
    <w:rsid w:val="004312E2"/>
    <w:rPr>
      <w:rFonts w:eastAsiaTheme="minorEastAsia"/>
    </w:rPr>
  </w:style>
  <w:style w:type="paragraph" w:styleId="BalonMetni">
    <w:name w:val="Balloon Text"/>
    <w:basedOn w:val="Normal"/>
    <w:link w:val="BalonMetniChar"/>
    <w:uiPriority w:val="99"/>
    <w:semiHidden/>
    <w:unhideWhenUsed/>
    <w:rsid w:val="004312E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312E2"/>
    <w:rPr>
      <w:rFonts w:ascii="Tahoma" w:hAnsi="Tahoma" w:cs="Tahoma"/>
      <w:sz w:val="16"/>
      <w:szCs w:val="16"/>
    </w:rPr>
  </w:style>
  <w:style w:type="paragraph" w:styleId="ListeParagraf">
    <w:name w:val="List Paragraph"/>
    <w:basedOn w:val="Normal"/>
    <w:uiPriority w:val="34"/>
    <w:qFormat/>
    <w:rsid w:val="00202B32"/>
    <w:pPr>
      <w:ind w:left="720"/>
      <w:contextualSpacing/>
    </w:pPr>
  </w:style>
  <w:style w:type="character" w:customStyle="1" w:styleId="apple-converted-space">
    <w:name w:val="apple-converted-space"/>
    <w:basedOn w:val="VarsaylanParagrafYazTipi"/>
    <w:rsid w:val="00361521"/>
  </w:style>
  <w:style w:type="character" w:styleId="Gl">
    <w:name w:val="Strong"/>
    <w:basedOn w:val="VarsaylanParagrafYazTipi"/>
    <w:uiPriority w:val="22"/>
    <w:qFormat/>
    <w:rsid w:val="00361521"/>
    <w:rPr>
      <w:b/>
      <w:bCs/>
    </w:rPr>
  </w:style>
  <w:style w:type="paragraph" w:styleId="stbilgi">
    <w:name w:val="header"/>
    <w:basedOn w:val="Normal"/>
    <w:link w:val="stbilgiChar"/>
    <w:uiPriority w:val="99"/>
    <w:semiHidden/>
    <w:unhideWhenUsed/>
    <w:rsid w:val="00F92363"/>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F92363"/>
  </w:style>
  <w:style w:type="paragraph" w:styleId="Altbilgi">
    <w:name w:val="footer"/>
    <w:basedOn w:val="Normal"/>
    <w:link w:val="AltbilgiChar"/>
    <w:uiPriority w:val="99"/>
    <w:unhideWhenUsed/>
    <w:rsid w:val="00F9236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92363"/>
  </w:style>
  <w:style w:type="paragraph" w:styleId="Kaynaka">
    <w:name w:val="Bibliography"/>
    <w:basedOn w:val="Normal"/>
    <w:next w:val="Normal"/>
    <w:uiPriority w:val="37"/>
    <w:unhideWhenUsed/>
    <w:rsid w:val="007F3894"/>
  </w:style>
  <w:style w:type="character" w:customStyle="1" w:styleId="Balk1Char">
    <w:name w:val="Başlık 1 Char"/>
    <w:basedOn w:val="VarsaylanParagrafYazTipi"/>
    <w:link w:val="Balk1"/>
    <w:uiPriority w:val="9"/>
    <w:rsid w:val="00C65C59"/>
    <w:rPr>
      <w:rFonts w:asciiTheme="majorHAnsi" w:eastAsiaTheme="majorEastAsia" w:hAnsiTheme="majorHAnsi" w:cstheme="majorBidi"/>
      <w:b/>
      <w:bCs/>
      <w:color w:val="365F91" w:themeColor="accent1" w:themeShade="BF"/>
      <w:sz w:val="28"/>
      <w:szCs w:val="28"/>
    </w:rPr>
  </w:style>
  <w:style w:type="character" w:styleId="AklamaBavurusu">
    <w:name w:val="annotation reference"/>
    <w:basedOn w:val="VarsaylanParagrafYazTipi"/>
    <w:uiPriority w:val="99"/>
    <w:semiHidden/>
    <w:unhideWhenUsed/>
    <w:rsid w:val="00503338"/>
    <w:rPr>
      <w:sz w:val="16"/>
      <w:szCs w:val="16"/>
    </w:rPr>
  </w:style>
  <w:style w:type="paragraph" w:styleId="AklamaMetni">
    <w:name w:val="annotation text"/>
    <w:basedOn w:val="Normal"/>
    <w:link w:val="AklamaMetniChar"/>
    <w:uiPriority w:val="99"/>
    <w:semiHidden/>
    <w:unhideWhenUsed/>
    <w:rsid w:val="00503338"/>
    <w:pPr>
      <w:spacing w:line="240" w:lineRule="auto"/>
    </w:pPr>
    <w:rPr>
      <w:sz w:val="20"/>
      <w:szCs w:val="20"/>
    </w:rPr>
  </w:style>
  <w:style w:type="character" w:customStyle="1" w:styleId="AklamaMetniChar">
    <w:name w:val="Açıklama Metni Char"/>
    <w:basedOn w:val="VarsaylanParagrafYazTipi"/>
    <w:link w:val="AklamaMetni"/>
    <w:uiPriority w:val="99"/>
    <w:semiHidden/>
    <w:rsid w:val="00503338"/>
    <w:rPr>
      <w:sz w:val="20"/>
      <w:szCs w:val="20"/>
    </w:rPr>
  </w:style>
  <w:style w:type="paragraph" w:styleId="AklamaKonusu">
    <w:name w:val="annotation subject"/>
    <w:basedOn w:val="AklamaMetni"/>
    <w:next w:val="AklamaMetni"/>
    <w:link w:val="AklamaKonusuChar"/>
    <w:uiPriority w:val="99"/>
    <w:semiHidden/>
    <w:unhideWhenUsed/>
    <w:rsid w:val="00503338"/>
    <w:rPr>
      <w:b/>
      <w:bCs/>
    </w:rPr>
  </w:style>
  <w:style w:type="character" w:customStyle="1" w:styleId="AklamaKonusuChar">
    <w:name w:val="Açıklama Konusu Char"/>
    <w:basedOn w:val="AklamaMetniChar"/>
    <w:link w:val="AklamaKonusu"/>
    <w:uiPriority w:val="99"/>
    <w:semiHidden/>
    <w:rsid w:val="00503338"/>
    <w:rPr>
      <w:b/>
      <w:bCs/>
      <w:sz w:val="20"/>
      <w:szCs w:val="20"/>
    </w:rPr>
  </w:style>
  <w:style w:type="character" w:customStyle="1" w:styleId="Balk2Char">
    <w:name w:val="Başlık 2 Char"/>
    <w:basedOn w:val="VarsaylanParagrafYazTipi"/>
    <w:link w:val="Balk2"/>
    <w:uiPriority w:val="9"/>
    <w:rsid w:val="00C9386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534132">
      <w:bodyDiv w:val="1"/>
      <w:marLeft w:val="0"/>
      <w:marRight w:val="0"/>
      <w:marTop w:val="0"/>
      <w:marBottom w:val="0"/>
      <w:divBdr>
        <w:top w:val="none" w:sz="0" w:space="0" w:color="auto"/>
        <w:left w:val="none" w:sz="0" w:space="0" w:color="auto"/>
        <w:bottom w:val="none" w:sz="0" w:space="0" w:color="auto"/>
        <w:right w:val="none" w:sz="0" w:space="0" w:color="auto"/>
      </w:divBdr>
      <w:divsChild>
        <w:div w:id="1359356681">
          <w:marLeft w:val="0"/>
          <w:marRight w:val="0"/>
          <w:marTop w:val="0"/>
          <w:marBottom w:val="0"/>
          <w:divBdr>
            <w:top w:val="none" w:sz="0" w:space="0" w:color="auto"/>
            <w:left w:val="none" w:sz="0" w:space="0" w:color="auto"/>
            <w:bottom w:val="none" w:sz="0" w:space="0" w:color="auto"/>
            <w:right w:val="none" w:sz="0" w:space="0" w:color="auto"/>
          </w:divBdr>
          <w:divsChild>
            <w:div w:id="1268663199">
              <w:marLeft w:val="0"/>
              <w:marRight w:val="0"/>
              <w:marTop w:val="0"/>
              <w:marBottom w:val="0"/>
              <w:divBdr>
                <w:top w:val="none" w:sz="0" w:space="0" w:color="auto"/>
                <w:left w:val="none" w:sz="0" w:space="0" w:color="auto"/>
                <w:bottom w:val="none" w:sz="0" w:space="0" w:color="auto"/>
                <w:right w:val="none" w:sz="0" w:space="0" w:color="auto"/>
              </w:divBdr>
              <w:divsChild>
                <w:div w:id="1502769328">
                  <w:marLeft w:val="0"/>
                  <w:marRight w:val="0"/>
                  <w:marTop w:val="0"/>
                  <w:marBottom w:val="150"/>
                  <w:divBdr>
                    <w:top w:val="none" w:sz="0" w:space="0" w:color="auto"/>
                    <w:left w:val="none" w:sz="0" w:space="0" w:color="auto"/>
                    <w:bottom w:val="none" w:sz="0" w:space="0" w:color="auto"/>
                    <w:right w:val="none" w:sz="0" w:space="0" w:color="auto"/>
                  </w:divBdr>
                  <w:divsChild>
                    <w:div w:id="193153772">
                      <w:marLeft w:val="0"/>
                      <w:marRight w:val="0"/>
                      <w:marTop w:val="0"/>
                      <w:marBottom w:val="0"/>
                      <w:divBdr>
                        <w:top w:val="none" w:sz="0" w:space="0" w:color="auto"/>
                        <w:left w:val="none" w:sz="0" w:space="0" w:color="auto"/>
                        <w:bottom w:val="none" w:sz="0" w:space="0" w:color="auto"/>
                        <w:right w:val="none" w:sz="0" w:space="0" w:color="auto"/>
                      </w:divBdr>
                      <w:divsChild>
                        <w:div w:id="202312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8405569">
      <w:bodyDiv w:val="1"/>
      <w:marLeft w:val="0"/>
      <w:marRight w:val="0"/>
      <w:marTop w:val="0"/>
      <w:marBottom w:val="0"/>
      <w:divBdr>
        <w:top w:val="none" w:sz="0" w:space="0" w:color="auto"/>
        <w:left w:val="none" w:sz="0" w:space="0" w:color="auto"/>
        <w:bottom w:val="none" w:sz="0" w:space="0" w:color="auto"/>
        <w:right w:val="none" w:sz="0" w:space="0" w:color="auto"/>
      </w:divBdr>
      <w:divsChild>
        <w:div w:id="1559970290">
          <w:marLeft w:val="0"/>
          <w:marRight w:val="0"/>
          <w:marTop w:val="0"/>
          <w:marBottom w:val="0"/>
          <w:divBdr>
            <w:top w:val="none" w:sz="0" w:space="0" w:color="auto"/>
            <w:left w:val="none" w:sz="0" w:space="0" w:color="auto"/>
            <w:bottom w:val="none" w:sz="0" w:space="0" w:color="auto"/>
            <w:right w:val="none" w:sz="0" w:space="0" w:color="auto"/>
          </w:divBdr>
          <w:divsChild>
            <w:div w:id="687295749">
              <w:marLeft w:val="0"/>
              <w:marRight w:val="0"/>
              <w:marTop w:val="0"/>
              <w:marBottom w:val="0"/>
              <w:divBdr>
                <w:top w:val="none" w:sz="0" w:space="0" w:color="auto"/>
                <w:left w:val="none" w:sz="0" w:space="0" w:color="auto"/>
                <w:bottom w:val="none" w:sz="0" w:space="0" w:color="auto"/>
                <w:right w:val="none" w:sz="0" w:space="0" w:color="auto"/>
              </w:divBdr>
              <w:divsChild>
                <w:div w:id="1288045139">
                  <w:marLeft w:val="0"/>
                  <w:marRight w:val="0"/>
                  <w:marTop w:val="0"/>
                  <w:marBottom w:val="150"/>
                  <w:divBdr>
                    <w:top w:val="none" w:sz="0" w:space="0" w:color="auto"/>
                    <w:left w:val="none" w:sz="0" w:space="0" w:color="auto"/>
                    <w:bottom w:val="none" w:sz="0" w:space="0" w:color="auto"/>
                    <w:right w:val="none" w:sz="0" w:space="0" w:color="auto"/>
                  </w:divBdr>
                  <w:divsChild>
                    <w:div w:id="964776901">
                      <w:marLeft w:val="0"/>
                      <w:marRight w:val="0"/>
                      <w:marTop w:val="0"/>
                      <w:marBottom w:val="0"/>
                      <w:divBdr>
                        <w:top w:val="none" w:sz="0" w:space="0" w:color="auto"/>
                        <w:left w:val="none" w:sz="0" w:space="0" w:color="auto"/>
                        <w:bottom w:val="none" w:sz="0" w:space="0" w:color="auto"/>
                        <w:right w:val="none" w:sz="0" w:space="0" w:color="auto"/>
                      </w:divBdr>
                      <w:divsChild>
                        <w:div w:id="21817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htt</b:Tag>
    <b:SourceType>InternetSite</b:SourceType>
    <b:Guid>{D6160995-A0E2-4804-A576-DD76D538E075}</b:Guid>
    <b:Title>http://oald8.oxfordlearnersdictionaries.com/dictionary/second-language</b:Title>
    <b:RefOrder>2</b:RefOrder>
  </b:Source>
  <b:Source>
    <b:Tag>Tej04</b:Tag>
    <b:SourceType>Book</b:SourceType>
    <b:Guid>{20585CA6-6D00-4B63-83F0-5A67E8EF3EE3}</b:Guid>
    <b:Author>
      <b:Author>
        <b:NameList>
          <b:Person>
            <b:Last>Ritchie</b:Last>
            <b:First>Tej</b:First>
            <b:Middle>K. Bhatia and William C.</b:Middle>
          </b:Person>
        </b:NameList>
      </b:Author>
    </b:Author>
    <b:Title>The Handbook of bilngualism</b:Title>
    <b:Year>2004</b:Year>
    <b:City>Austria</b:City>
    <b:Publisher>Blackwell Publishing</b:Publisher>
    <b:RefOrder>1</b:RefOrder>
  </b:Source>
  <b:Source>
    <b:Tag>Oxf</b:Tag>
    <b:SourceType>InternetSite</b:SourceType>
    <b:Guid>{C2C22159-9C6C-4EC1-BB1A-945D17FC91A6}</b:Guid>
    <b:Title>Oxford Advanced Learner's Dictonary</b:Title>
    <b:URL>http://oald8.oxfordlearnersdictionaries.com/dictionary/second-language</b:URL>
    <b:RefOrder>3</b:RefOrder>
  </b:Source>
</b:Sources>
</file>

<file path=customXml/itemProps1.xml><?xml version="1.0" encoding="utf-8"?>
<ds:datastoreItem xmlns:ds="http://schemas.openxmlformats.org/officeDocument/2006/customXml" ds:itemID="{9DF8EA7E-8A1B-47DE-9467-5F8EA2CB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2361</Words>
  <Characters>13458</Characters>
  <Application>Microsoft Office Word</Application>
  <DocSecurity>0</DocSecurity>
  <Lines>112</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ELİF</cp:lastModifiedBy>
  <cp:revision>9</cp:revision>
  <dcterms:created xsi:type="dcterms:W3CDTF">2013-03-21T07:28:00Z</dcterms:created>
  <dcterms:modified xsi:type="dcterms:W3CDTF">2013-03-21T07:41:00Z</dcterms:modified>
</cp:coreProperties>
</file>