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1" w:rsidRPr="002C50D1" w:rsidRDefault="002C50D1">
      <w:pPr>
        <w:rPr>
          <w:b/>
          <w:sz w:val="28"/>
          <w:szCs w:val="28"/>
          <w:lang w:val="tr-TR"/>
        </w:rPr>
      </w:pPr>
      <w:r w:rsidRPr="002C50D1">
        <w:rPr>
          <w:b/>
          <w:sz w:val="28"/>
          <w:szCs w:val="28"/>
          <w:lang w:val="tr-TR"/>
        </w:rPr>
        <w:t xml:space="preserve"> Cigarettes  smoked  per  day  per  adult</w:t>
      </w:r>
    </w:p>
    <w:p w:rsidR="00AD15AF" w:rsidRDefault="002C50D1">
      <w:pPr>
        <w:rPr>
          <w:sz w:val="32"/>
          <w:szCs w:val="32"/>
          <w:lang w:val="tr-TR"/>
        </w:rPr>
      </w:pPr>
      <w:r w:rsidRPr="002C50D1">
        <w:rPr>
          <w:sz w:val="32"/>
          <w:szCs w:val="32"/>
          <w:lang w:val="tr-TR"/>
        </w:rPr>
        <w:t>The table shows considerable variations in cigarette smoking in Europe.The highest rate is recorded in Greece among adults.</w:t>
      </w:r>
      <w:del w:id="0" w:author="Melike" w:date="2013-10-30T11:22:00Z">
        <w:r w:rsidRPr="002C50D1" w:rsidDel="00CC09C3">
          <w:rPr>
            <w:sz w:val="32"/>
            <w:szCs w:val="32"/>
            <w:lang w:val="tr-TR"/>
          </w:rPr>
          <w:delText>Cigarettes</w:delText>
        </w:r>
      </w:del>
      <w:r w:rsidRPr="002C50D1">
        <w:rPr>
          <w:sz w:val="32"/>
          <w:szCs w:val="32"/>
          <w:lang w:val="tr-TR"/>
        </w:rPr>
        <w:t xml:space="preserve">  </w:t>
      </w:r>
      <w:del w:id="1" w:author="Melike" w:date="2013-10-30T11:22:00Z">
        <w:r w:rsidRPr="002C50D1" w:rsidDel="00CC09C3">
          <w:rPr>
            <w:sz w:val="32"/>
            <w:szCs w:val="32"/>
            <w:lang w:val="tr-TR"/>
          </w:rPr>
          <w:delText xml:space="preserve">smoked  percentage </w:delText>
        </w:r>
      </w:del>
      <w:r w:rsidRPr="002C50D1">
        <w:rPr>
          <w:sz w:val="32"/>
          <w:szCs w:val="32"/>
          <w:lang w:val="tr-TR"/>
        </w:rPr>
        <w:t xml:space="preserve">half as </w:t>
      </w:r>
      <w:ins w:id="2" w:author="Melike" w:date="2013-10-30T11:22:00Z">
        <w:r w:rsidR="00CC09C3">
          <w:rPr>
            <w:sz w:val="32"/>
            <w:szCs w:val="32"/>
            <w:lang w:val="tr-TR"/>
          </w:rPr>
          <w:t xml:space="preserve">many </w:t>
        </w:r>
        <w:r w:rsidR="00CC09C3" w:rsidRPr="002C50D1">
          <w:rPr>
            <w:sz w:val="32"/>
            <w:szCs w:val="32"/>
            <w:lang w:val="tr-TR"/>
          </w:rPr>
          <w:t>Cigarettes</w:t>
        </w:r>
        <w:r w:rsidR="00CC09C3" w:rsidRPr="002C50D1">
          <w:rPr>
            <w:sz w:val="32"/>
            <w:szCs w:val="32"/>
            <w:lang w:val="tr-TR"/>
          </w:rPr>
          <w:t xml:space="preserve"> </w:t>
        </w:r>
        <w:r w:rsidR="00CC09C3">
          <w:rPr>
            <w:sz w:val="32"/>
            <w:szCs w:val="32"/>
            <w:lang w:val="tr-TR"/>
          </w:rPr>
          <w:t xml:space="preserve">are </w:t>
        </w:r>
        <w:r w:rsidR="00CC09C3" w:rsidRPr="002C50D1">
          <w:rPr>
            <w:sz w:val="32"/>
            <w:szCs w:val="32"/>
            <w:lang w:val="tr-TR"/>
          </w:rPr>
          <w:t xml:space="preserve">smoked </w:t>
        </w:r>
      </w:ins>
      <w:ins w:id="3" w:author="Melike" w:date="2013-10-30T11:23:00Z">
        <w:r w:rsidR="00CC09C3">
          <w:rPr>
            <w:sz w:val="32"/>
            <w:szCs w:val="32"/>
            <w:lang w:val="tr-TR"/>
          </w:rPr>
          <w:t xml:space="preserve">by adults </w:t>
        </w:r>
      </w:ins>
      <w:del w:id="4" w:author="Melike" w:date="2013-10-30T11:23:00Z">
        <w:r w:rsidRPr="002C50D1" w:rsidDel="00CC09C3">
          <w:rPr>
            <w:sz w:val="32"/>
            <w:szCs w:val="32"/>
            <w:lang w:val="tr-TR"/>
          </w:rPr>
          <w:delText xml:space="preserve">much </w:delText>
        </w:r>
      </w:del>
      <w:r w:rsidRPr="002C50D1">
        <w:rPr>
          <w:sz w:val="32"/>
          <w:szCs w:val="32"/>
          <w:lang w:val="tr-TR"/>
        </w:rPr>
        <w:t>in Norway as in Sweden.While the percentage in Sweden is the same as in France,</w:t>
      </w:r>
      <w:ins w:id="5" w:author="Melike" w:date="2013-10-30T11:23:00Z">
        <w:r w:rsidR="00CC09C3">
          <w:rPr>
            <w:sz w:val="32"/>
            <w:szCs w:val="32"/>
            <w:lang w:val="tr-TR"/>
          </w:rPr>
          <w:t xml:space="preserve"> </w:t>
        </w:r>
      </w:ins>
      <w:r w:rsidRPr="002C50D1">
        <w:rPr>
          <w:sz w:val="32"/>
          <w:szCs w:val="32"/>
          <w:lang w:val="tr-TR"/>
        </w:rPr>
        <w:t xml:space="preserve">Finland </w:t>
      </w:r>
      <w:del w:id="6" w:author="Melike" w:date="2013-10-30T11:24:00Z">
        <w:r w:rsidRPr="002C50D1" w:rsidDel="00CC09C3">
          <w:rPr>
            <w:sz w:val="32"/>
            <w:szCs w:val="32"/>
            <w:lang w:val="tr-TR"/>
          </w:rPr>
          <w:delText xml:space="preserve">is </w:delText>
        </w:r>
      </w:del>
      <w:ins w:id="7" w:author="Melike" w:date="2013-10-30T11:24:00Z">
        <w:r w:rsidR="00CC09C3">
          <w:rPr>
            <w:sz w:val="32"/>
            <w:szCs w:val="32"/>
            <w:lang w:val="tr-TR"/>
          </w:rPr>
          <w:t>has a lower rate</w:t>
        </w:r>
      </w:ins>
      <w:del w:id="8" w:author="Melike" w:date="2013-10-30T11:24:00Z">
        <w:r w:rsidRPr="002C50D1" w:rsidDel="00CC09C3">
          <w:rPr>
            <w:sz w:val="32"/>
            <w:szCs w:val="32"/>
            <w:lang w:val="tr-TR"/>
          </w:rPr>
          <w:delText>fewer</w:delText>
        </w:r>
      </w:del>
      <w:r w:rsidRPr="002C50D1">
        <w:rPr>
          <w:sz w:val="32"/>
          <w:szCs w:val="32"/>
          <w:lang w:val="tr-TR"/>
        </w:rPr>
        <w:t xml:space="preserve">.Also,Britain and </w:t>
      </w:r>
      <w:ins w:id="9" w:author="Melike" w:date="2013-10-30T11:24:00Z">
        <w:r w:rsidR="00CC09C3">
          <w:rPr>
            <w:sz w:val="32"/>
            <w:szCs w:val="32"/>
            <w:lang w:val="tr-TR"/>
          </w:rPr>
          <w:t>I</w:t>
        </w:r>
      </w:ins>
      <w:del w:id="10" w:author="Melike" w:date="2013-10-30T11:24:00Z">
        <w:r w:rsidRPr="002C50D1" w:rsidDel="00CC09C3">
          <w:rPr>
            <w:sz w:val="32"/>
            <w:szCs w:val="32"/>
            <w:lang w:val="tr-TR"/>
          </w:rPr>
          <w:delText>İ</w:delText>
        </w:r>
      </w:del>
      <w:r w:rsidRPr="002C50D1">
        <w:rPr>
          <w:sz w:val="32"/>
          <w:szCs w:val="32"/>
          <w:lang w:val="tr-TR"/>
        </w:rPr>
        <w:t>taly have the same  percentage (4.2 %).When we compare Denmark and Austria,</w:t>
      </w:r>
      <w:ins w:id="11" w:author="Melike" w:date="2013-10-30T11:25:00Z">
        <w:r w:rsidR="00CC09C3">
          <w:rPr>
            <w:sz w:val="32"/>
            <w:szCs w:val="32"/>
            <w:lang w:val="tr-TR"/>
          </w:rPr>
          <w:t xml:space="preserve"> </w:t>
        </w:r>
      </w:ins>
      <w:r w:rsidRPr="002C50D1">
        <w:rPr>
          <w:sz w:val="32"/>
          <w:szCs w:val="32"/>
          <w:lang w:val="tr-TR"/>
        </w:rPr>
        <w:t xml:space="preserve">we can see that </w:t>
      </w:r>
      <w:ins w:id="12" w:author="Melike" w:date="2013-10-30T11:26:00Z">
        <w:r w:rsidR="00CC09C3">
          <w:rPr>
            <w:sz w:val="32"/>
            <w:szCs w:val="32"/>
            <w:lang w:val="tr-TR"/>
          </w:rPr>
          <w:t xml:space="preserve">smoking rate in </w:t>
        </w:r>
      </w:ins>
      <w:r w:rsidRPr="002C50D1">
        <w:rPr>
          <w:sz w:val="32"/>
          <w:szCs w:val="32"/>
          <w:lang w:val="tr-TR"/>
        </w:rPr>
        <w:t xml:space="preserve">Denmark is slightly  more </w:t>
      </w:r>
      <w:del w:id="13" w:author="Melike" w:date="2013-10-30T11:26:00Z">
        <w:r w:rsidRPr="002C50D1" w:rsidDel="00CC09C3">
          <w:rPr>
            <w:sz w:val="32"/>
            <w:szCs w:val="32"/>
            <w:lang w:val="tr-TR"/>
          </w:rPr>
          <w:delText xml:space="preserve">percent </w:delText>
        </w:r>
      </w:del>
      <w:r w:rsidRPr="002C50D1">
        <w:rPr>
          <w:sz w:val="32"/>
          <w:szCs w:val="32"/>
          <w:lang w:val="tr-TR"/>
        </w:rPr>
        <w:t xml:space="preserve">than </w:t>
      </w:r>
      <w:ins w:id="14" w:author="Melike" w:date="2013-10-30T11:26:00Z">
        <w:r w:rsidR="00CC09C3">
          <w:rPr>
            <w:sz w:val="32"/>
            <w:szCs w:val="32"/>
            <w:lang w:val="tr-TR"/>
          </w:rPr>
          <w:t xml:space="preserve">in </w:t>
        </w:r>
      </w:ins>
      <w:r w:rsidRPr="002C50D1">
        <w:rPr>
          <w:sz w:val="32"/>
          <w:szCs w:val="32"/>
          <w:lang w:val="tr-TR"/>
        </w:rPr>
        <w:t xml:space="preserve">Austria.Switzerland has the second highest </w:t>
      </w:r>
      <w:del w:id="15" w:author="Melike" w:date="2013-10-30T11:26:00Z">
        <w:r w:rsidRPr="002C50D1" w:rsidDel="00CC09C3">
          <w:rPr>
            <w:sz w:val="32"/>
            <w:szCs w:val="32"/>
            <w:lang w:val="tr-TR"/>
          </w:rPr>
          <w:delText xml:space="preserve">percentage </w:delText>
        </w:r>
      </w:del>
      <w:ins w:id="16" w:author="Melike" w:date="2013-10-30T11:26:00Z">
        <w:r w:rsidR="00CC09C3">
          <w:rPr>
            <w:sz w:val="32"/>
            <w:szCs w:val="32"/>
            <w:lang w:val="tr-TR"/>
          </w:rPr>
          <w:t>rate</w:t>
        </w:r>
        <w:r w:rsidR="00CC09C3" w:rsidRPr="002C50D1">
          <w:rPr>
            <w:sz w:val="32"/>
            <w:szCs w:val="32"/>
            <w:lang w:val="tr-TR"/>
          </w:rPr>
          <w:t xml:space="preserve"> </w:t>
        </w:r>
      </w:ins>
      <w:r w:rsidRPr="002C50D1">
        <w:rPr>
          <w:sz w:val="32"/>
          <w:szCs w:val="32"/>
          <w:lang w:val="tr-TR"/>
        </w:rPr>
        <w:t>with 5.6</w:t>
      </w:r>
      <w:ins w:id="17" w:author="Melike" w:date="2013-10-30T11:26:00Z">
        <w:r w:rsidR="00CC09C3">
          <w:rPr>
            <w:sz w:val="32"/>
            <w:szCs w:val="32"/>
            <w:lang w:val="tr-TR"/>
          </w:rPr>
          <w:t>.</w:t>
        </w:r>
      </w:ins>
      <w:del w:id="18" w:author="Melike" w:date="2013-10-30T11:26:00Z">
        <w:r w:rsidRPr="002C50D1" w:rsidDel="00CC09C3">
          <w:rPr>
            <w:sz w:val="32"/>
            <w:szCs w:val="32"/>
            <w:lang w:val="tr-TR"/>
          </w:rPr>
          <w:delText xml:space="preserve"> rate</w:delText>
        </w:r>
      </w:del>
      <w:r w:rsidRPr="002C50D1">
        <w:rPr>
          <w:sz w:val="32"/>
          <w:szCs w:val="32"/>
          <w:lang w:val="tr-TR"/>
        </w:rPr>
        <w:t>.Overall,</w:t>
      </w:r>
      <w:ins w:id="19" w:author="Melike" w:date="2013-10-30T11:27:00Z">
        <w:r w:rsidR="00CC09C3">
          <w:rPr>
            <w:sz w:val="32"/>
            <w:szCs w:val="32"/>
            <w:lang w:val="tr-TR"/>
          </w:rPr>
          <w:t xml:space="preserve">the rate of </w:t>
        </w:r>
      </w:ins>
      <w:r w:rsidRPr="002C50D1">
        <w:rPr>
          <w:sz w:val="32"/>
          <w:szCs w:val="32"/>
          <w:lang w:val="tr-TR"/>
        </w:rPr>
        <w:t>Greece is higher  than E</w:t>
      </w:r>
      <w:ins w:id="20" w:author="Melike" w:date="2013-10-30T11:27:00Z">
        <w:r w:rsidR="00CC09C3">
          <w:rPr>
            <w:sz w:val="32"/>
            <w:szCs w:val="32"/>
            <w:lang w:val="tr-TR"/>
          </w:rPr>
          <w:t>U</w:t>
        </w:r>
      </w:ins>
      <w:del w:id="21" w:author="Melike" w:date="2013-10-30T11:27:00Z">
        <w:r w:rsidRPr="002C50D1" w:rsidDel="00CC09C3">
          <w:rPr>
            <w:sz w:val="32"/>
            <w:szCs w:val="32"/>
            <w:lang w:val="tr-TR"/>
          </w:rPr>
          <w:delText>u</w:delText>
        </w:r>
      </w:del>
      <w:r w:rsidRPr="002C50D1">
        <w:rPr>
          <w:sz w:val="32"/>
          <w:szCs w:val="32"/>
          <w:lang w:val="tr-TR"/>
        </w:rPr>
        <w:t xml:space="preserve"> average. </w:t>
      </w:r>
      <w:bookmarkStart w:id="22" w:name="_GoBack"/>
      <w:bookmarkEnd w:id="22"/>
    </w:p>
    <w:p w:rsidR="002C50D1" w:rsidRDefault="002C50D1">
      <w:pPr>
        <w:rPr>
          <w:sz w:val="32"/>
          <w:szCs w:val="32"/>
          <w:lang w:val="tr-TR"/>
        </w:rPr>
      </w:pPr>
      <w:r>
        <w:rPr>
          <w:sz w:val="32"/>
          <w:szCs w:val="32"/>
          <w:lang w:val="tr-TR"/>
        </w:rPr>
        <w:t xml:space="preserve">                                                             Hatice  Cılı</w:t>
      </w:r>
    </w:p>
    <w:p w:rsidR="002C50D1" w:rsidRPr="002C50D1" w:rsidRDefault="002C50D1">
      <w:pPr>
        <w:rPr>
          <w:sz w:val="32"/>
          <w:szCs w:val="32"/>
          <w:lang w:val="tr-TR"/>
        </w:rPr>
      </w:pPr>
      <w:r>
        <w:rPr>
          <w:sz w:val="32"/>
          <w:szCs w:val="32"/>
          <w:lang w:val="tr-TR"/>
        </w:rPr>
        <w:t xml:space="preserve">                                                                  Group A</w:t>
      </w:r>
    </w:p>
    <w:sectPr w:rsidR="002C50D1" w:rsidRPr="002C50D1" w:rsidSect="00097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2C50D1"/>
    <w:rsid w:val="000970E8"/>
    <w:rsid w:val="002C50D1"/>
    <w:rsid w:val="00AD15AF"/>
    <w:rsid w:val="00C11453"/>
    <w:rsid w:val="00CC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E8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Melike</cp:lastModifiedBy>
  <cp:revision>2</cp:revision>
  <dcterms:created xsi:type="dcterms:W3CDTF">2013-10-30T09:28:00Z</dcterms:created>
  <dcterms:modified xsi:type="dcterms:W3CDTF">2013-10-30T09:28:00Z</dcterms:modified>
</cp:coreProperties>
</file>