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48" w:rsidRDefault="00EC1D48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                            RATE </w:t>
      </w:r>
      <w:proofErr w:type="gramStart"/>
      <w:r>
        <w:rPr>
          <w:rFonts w:ascii="Comic Sans MS" w:hAnsi="Comic Sans MS"/>
          <w:sz w:val="24"/>
          <w:szCs w:val="24"/>
          <w:lang w:val="en-US"/>
        </w:rPr>
        <w:t>OF  SMOKING</w:t>
      </w:r>
      <w:proofErr w:type="gramEnd"/>
      <w:r>
        <w:rPr>
          <w:rFonts w:ascii="Comic Sans MS" w:hAnsi="Comic Sans MS"/>
          <w:sz w:val="24"/>
          <w:szCs w:val="24"/>
          <w:lang w:val="en-US"/>
        </w:rPr>
        <w:t xml:space="preserve"> IN EUROPE</w:t>
      </w:r>
    </w:p>
    <w:p w:rsidR="0061550E" w:rsidRPr="00EC1D48" w:rsidRDefault="00EC1D48">
      <w:pPr>
        <w:rPr>
          <w:rFonts w:ascii="Comic Sans MS" w:hAnsi="Comic Sans MS"/>
          <w:sz w:val="24"/>
          <w:szCs w:val="24"/>
          <w:lang w:val="en-US"/>
        </w:rPr>
      </w:pPr>
      <w:r w:rsidRPr="00EC1D48">
        <w:rPr>
          <w:rFonts w:ascii="Comic Sans MS" w:hAnsi="Comic Sans MS"/>
          <w:sz w:val="24"/>
          <w:szCs w:val="24"/>
          <w:lang w:val="en-US"/>
        </w:rPr>
        <w:t xml:space="preserve">The table shows considerable variations in cigarette smoking in Europe. The highest rate is 8.3 per day in </w:t>
      </w:r>
      <w:del w:id="0" w:author="ELİF" w:date="2013-10-30T10:25:00Z">
        <w:r w:rsidRPr="00EC1D48" w:rsidDel="005D4BD4">
          <w:rPr>
            <w:rFonts w:ascii="Comic Sans MS" w:hAnsi="Comic Sans MS"/>
            <w:sz w:val="24"/>
            <w:szCs w:val="24"/>
            <w:lang w:val="en-US"/>
          </w:rPr>
          <w:delText>grace</w:delText>
        </w:r>
      </w:del>
      <w:ins w:id="1" w:author="ELİF" w:date="2013-10-30T10:25:00Z">
        <w:r w:rsidR="005D4BD4">
          <w:rPr>
            <w:rFonts w:ascii="Comic Sans MS" w:hAnsi="Comic Sans MS"/>
            <w:sz w:val="24"/>
            <w:szCs w:val="24"/>
            <w:lang w:val="en-US"/>
          </w:rPr>
          <w:t>Greece</w:t>
        </w:r>
      </w:ins>
      <w:del w:id="2" w:author="ELİF" w:date="2013-10-30T10:25:00Z">
        <w:r w:rsidRPr="00EC1D48" w:rsidDel="005D4BD4">
          <w:rPr>
            <w:rFonts w:ascii="Comic Sans MS" w:hAnsi="Comic Sans MS"/>
            <w:sz w:val="24"/>
            <w:szCs w:val="24"/>
            <w:lang w:val="en-US"/>
          </w:rPr>
          <w:delText>.</w:delText>
        </w:r>
      </w:del>
      <w:r w:rsidRPr="00EC1D48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gramStart"/>
      <w:r w:rsidRPr="00EC1D48">
        <w:rPr>
          <w:rFonts w:ascii="Comic Sans MS" w:hAnsi="Comic Sans MS"/>
          <w:sz w:val="24"/>
          <w:szCs w:val="24"/>
          <w:lang w:val="en-US"/>
        </w:rPr>
        <w:t>The</w:t>
      </w:r>
      <w:proofErr w:type="gramEnd"/>
      <w:r w:rsidRPr="00EC1D48">
        <w:rPr>
          <w:rFonts w:ascii="Comic Sans MS" w:hAnsi="Comic Sans MS"/>
          <w:sz w:val="24"/>
          <w:szCs w:val="24"/>
          <w:lang w:val="en-US"/>
        </w:rPr>
        <w:t xml:space="preserve"> rate is followed by the second highest rate in Switzerland. On average cigarette smoking in Europe is 4.5 per day </w:t>
      </w:r>
      <w:del w:id="3" w:author="ELİF" w:date="2013-10-30T10:26:00Z">
        <w:r w:rsidRPr="00EC1D48" w:rsidDel="005D4BD4">
          <w:rPr>
            <w:rFonts w:ascii="Comic Sans MS" w:hAnsi="Comic Sans MS"/>
            <w:sz w:val="24"/>
            <w:szCs w:val="24"/>
            <w:lang w:val="en-US"/>
          </w:rPr>
          <w:delText xml:space="preserve">ant </w:delText>
        </w:r>
      </w:del>
      <w:ins w:id="4" w:author="ELİF" w:date="2013-10-30T10:26:00Z">
        <w:r w:rsidR="005D4BD4">
          <w:rPr>
            <w:rFonts w:ascii="Comic Sans MS" w:hAnsi="Comic Sans MS"/>
            <w:sz w:val="24"/>
            <w:szCs w:val="24"/>
            <w:lang w:val="en-US"/>
          </w:rPr>
          <w:t>and</w:t>
        </w:r>
        <w:r w:rsidR="005D4BD4" w:rsidRPr="00EC1D48">
          <w:rPr>
            <w:rFonts w:ascii="Comic Sans MS" w:hAnsi="Comic Sans MS"/>
            <w:sz w:val="24"/>
            <w:szCs w:val="24"/>
            <w:lang w:val="en-US"/>
          </w:rPr>
          <w:t xml:space="preserve"> </w:t>
        </w:r>
      </w:ins>
      <w:r w:rsidRPr="00EC1D48">
        <w:rPr>
          <w:rFonts w:ascii="Comic Sans MS" w:hAnsi="Comic Sans MS"/>
          <w:sz w:val="24"/>
          <w:szCs w:val="24"/>
          <w:lang w:val="en-US"/>
        </w:rPr>
        <w:t xml:space="preserve">many of the countries are close to the EU average. The lowest rate is 1.7 per day in Norway. The northern Scandinavian countries all have </w:t>
      </w:r>
      <w:del w:id="5" w:author="ELİF" w:date="2013-10-30T10:26:00Z">
        <w:r w:rsidRPr="00EC1D48" w:rsidDel="005D4BD4">
          <w:rPr>
            <w:rFonts w:ascii="Comic Sans MS" w:hAnsi="Comic Sans MS"/>
            <w:sz w:val="24"/>
            <w:szCs w:val="24"/>
            <w:lang w:val="en-US"/>
          </w:rPr>
          <w:delText xml:space="preserve">law </w:delText>
        </w:r>
      </w:del>
      <w:ins w:id="6" w:author="ELİF" w:date="2013-10-30T10:26:00Z">
        <w:r w:rsidR="005D4BD4">
          <w:rPr>
            <w:rFonts w:ascii="Comic Sans MS" w:hAnsi="Comic Sans MS"/>
            <w:sz w:val="24"/>
            <w:szCs w:val="24"/>
            <w:lang w:val="en-US"/>
          </w:rPr>
          <w:t>low</w:t>
        </w:r>
        <w:r w:rsidR="005D4BD4" w:rsidRPr="00EC1D48">
          <w:rPr>
            <w:rFonts w:ascii="Comic Sans MS" w:hAnsi="Comic Sans MS"/>
            <w:sz w:val="24"/>
            <w:szCs w:val="24"/>
            <w:lang w:val="en-US"/>
          </w:rPr>
          <w:t xml:space="preserve"> </w:t>
        </w:r>
      </w:ins>
      <w:r w:rsidRPr="00EC1D48">
        <w:rPr>
          <w:rFonts w:ascii="Comic Sans MS" w:hAnsi="Comic Sans MS"/>
          <w:sz w:val="24"/>
          <w:szCs w:val="24"/>
          <w:lang w:val="en-US"/>
        </w:rPr>
        <w:t>rates of smoking.</w:t>
      </w:r>
      <w:bookmarkStart w:id="7" w:name="_GoBack"/>
      <w:bookmarkEnd w:id="7"/>
    </w:p>
    <w:sectPr w:rsidR="0061550E" w:rsidRPr="00EC1D48" w:rsidSect="00615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D48"/>
    <w:rsid w:val="003F0BE5"/>
    <w:rsid w:val="005D4BD4"/>
    <w:rsid w:val="0061550E"/>
    <w:rsid w:val="00EC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ELİF</cp:lastModifiedBy>
  <cp:revision>2</cp:revision>
  <dcterms:created xsi:type="dcterms:W3CDTF">2013-10-30T08:26:00Z</dcterms:created>
  <dcterms:modified xsi:type="dcterms:W3CDTF">2013-10-30T08:26:00Z</dcterms:modified>
</cp:coreProperties>
</file>