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13" w:rsidRDefault="00AB0313">
      <w:pPr>
        <w:rPr>
          <w:rFonts w:ascii="Times New Roman" w:hAnsi="Times New Roman" w:cs="Times New Roman"/>
          <w:sz w:val="28"/>
          <w:szCs w:val="28"/>
        </w:rPr>
      </w:pPr>
    </w:p>
    <w:p w:rsidR="00AB0313" w:rsidRPr="00AB0313" w:rsidRDefault="00AB0313" w:rsidP="00AB0313">
      <w:pPr>
        <w:rPr>
          <w:rFonts w:ascii="Times New Roman" w:hAnsi="Times New Roman" w:cs="Times New Roman"/>
          <w:sz w:val="28"/>
          <w:szCs w:val="28"/>
        </w:rPr>
      </w:pPr>
    </w:p>
    <w:p w:rsidR="00AB0313" w:rsidRDefault="00AB0313" w:rsidP="00AB0313">
      <w:pPr>
        <w:rPr>
          <w:rFonts w:ascii="Times New Roman" w:hAnsi="Times New Roman" w:cs="Times New Roman"/>
          <w:sz w:val="28"/>
          <w:szCs w:val="28"/>
        </w:rPr>
      </w:pPr>
    </w:p>
    <w:p w:rsidR="00AB0313" w:rsidRPr="00AB0313" w:rsidRDefault="00AB0313" w:rsidP="00AB0313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The table shows considerable variations in cigarette smoking in Europe. The highest rate is traced in Greece and</w:t>
      </w:r>
      <w:del w:id="0" w:author="Melike" w:date="2013-10-30T11:10:00Z">
        <w:r w:rsidDel="00212660">
          <w:rPr>
            <w:rFonts w:ascii="Times New Roman" w:hAnsi="Times New Roman" w:cs="Times New Roman"/>
            <w:sz w:val="28"/>
            <w:szCs w:val="28"/>
          </w:rPr>
          <w:delText>. The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</w:t>
      </w:r>
      <w:ins w:id="1" w:author="Melike" w:date="2013-10-30T11:11:00Z">
        <w:r w:rsidR="00212660">
          <w:rPr>
            <w:rFonts w:ascii="Times New Roman" w:hAnsi="Times New Roman" w:cs="Times New Roman"/>
            <w:sz w:val="28"/>
            <w:szCs w:val="28"/>
          </w:rPr>
          <w:t xml:space="preserve">it is followed by </w:t>
        </w:r>
        <w:r w:rsidR="00212660">
          <w:rPr>
            <w:rFonts w:ascii="Times New Roman" w:hAnsi="Times New Roman" w:cs="Times New Roman"/>
            <w:sz w:val="28"/>
            <w:szCs w:val="28"/>
          </w:rPr>
          <w:t>Switzerland</w:t>
        </w:r>
        <w:r w:rsidR="0021266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12660">
          <w:rPr>
            <w:rFonts w:ascii="Times New Roman" w:hAnsi="Times New Roman" w:cs="Times New Roman"/>
            <w:sz w:val="28"/>
            <w:szCs w:val="28"/>
          </w:rPr>
          <w:t xml:space="preserve"> which has the </w:t>
        </w:r>
      </w:ins>
      <w:r>
        <w:rPr>
          <w:rFonts w:ascii="Times New Roman" w:hAnsi="Times New Roman" w:cs="Times New Roman"/>
          <w:sz w:val="28"/>
          <w:szCs w:val="28"/>
        </w:rPr>
        <w:t xml:space="preserve">second of </w:t>
      </w:r>
      <w:del w:id="2" w:author="Melike" w:date="2013-10-30T11:12:00Z">
        <w:r w:rsidR="00BF2872" w:rsidDel="00212660">
          <w:rPr>
            <w:rFonts w:ascii="Times New Roman" w:hAnsi="Times New Roman" w:cs="Times New Roman"/>
            <w:sz w:val="28"/>
            <w:szCs w:val="28"/>
          </w:rPr>
          <w:delText xml:space="preserve">high </w:delText>
        </w:r>
      </w:del>
      <w:ins w:id="3" w:author="Melike" w:date="2013-10-30T11:12:00Z">
        <w:r w:rsidR="00212660">
          <w:rPr>
            <w:rFonts w:ascii="Times New Roman" w:hAnsi="Times New Roman" w:cs="Times New Roman"/>
            <w:sz w:val="28"/>
            <w:szCs w:val="28"/>
          </w:rPr>
          <w:t>high</w:t>
        </w:r>
        <w:r w:rsidR="00212660">
          <w:rPr>
            <w:rFonts w:ascii="Times New Roman" w:hAnsi="Times New Roman" w:cs="Times New Roman"/>
            <w:sz w:val="28"/>
            <w:szCs w:val="28"/>
          </w:rPr>
          <w:t xml:space="preserve">est rate of </w:t>
        </w:r>
      </w:ins>
      <w:r w:rsidR="00BF2872">
        <w:rPr>
          <w:rFonts w:ascii="Times New Roman" w:hAnsi="Times New Roman" w:cs="Times New Roman"/>
          <w:sz w:val="28"/>
          <w:szCs w:val="28"/>
        </w:rPr>
        <w:t xml:space="preserve">smoking </w:t>
      </w:r>
      <w:del w:id="4" w:author="Melike" w:date="2013-10-30T11:12:00Z">
        <w:r w:rsidR="00BF2872" w:rsidDel="00212660">
          <w:rPr>
            <w:rFonts w:ascii="Times New Roman" w:hAnsi="Times New Roman" w:cs="Times New Roman"/>
            <w:sz w:val="28"/>
            <w:szCs w:val="28"/>
          </w:rPr>
          <w:delText>is followed by</w:delText>
        </w:r>
      </w:del>
      <w:del w:id="5" w:author="Melike" w:date="2013-10-30T11:11:00Z">
        <w:r w:rsidR="00BF2872" w:rsidDel="00212660">
          <w:rPr>
            <w:rFonts w:ascii="Times New Roman" w:hAnsi="Times New Roman" w:cs="Times New Roman"/>
            <w:sz w:val="28"/>
            <w:szCs w:val="28"/>
          </w:rPr>
          <w:delText xml:space="preserve"> Switzerland</w:delText>
        </w:r>
      </w:del>
      <w:del w:id="6" w:author="Melike" w:date="2013-10-30T11:12:00Z">
        <w:r w:rsidR="00BF2872" w:rsidDel="00212660">
          <w:rPr>
            <w:rFonts w:ascii="Times New Roman" w:hAnsi="Times New Roman" w:cs="Times New Roman"/>
            <w:sz w:val="28"/>
            <w:szCs w:val="28"/>
          </w:rPr>
          <w:delText>.</w:delText>
        </w:r>
        <w:r w:rsidR="00BF2872" w:rsidRPr="00BF2872" w:rsidDel="00212660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="00BF2872">
        <w:rPr>
          <w:rFonts w:ascii="Times New Roman" w:hAnsi="Times New Roman" w:cs="Times New Roman"/>
          <w:sz w:val="28"/>
          <w:szCs w:val="28"/>
        </w:rPr>
        <w:t xml:space="preserve">The lowest </w:t>
      </w:r>
      <w:ins w:id="7" w:author="Melike" w:date="2013-10-30T11:13:00Z">
        <w:r w:rsidR="00212660">
          <w:rPr>
            <w:rFonts w:ascii="Times New Roman" w:hAnsi="Times New Roman" w:cs="Times New Roman"/>
            <w:sz w:val="28"/>
            <w:szCs w:val="28"/>
          </w:rPr>
          <w:t xml:space="preserve">rate </w:t>
        </w:r>
      </w:ins>
      <w:r w:rsidR="00BF2872">
        <w:rPr>
          <w:rFonts w:ascii="Times New Roman" w:hAnsi="Times New Roman" w:cs="Times New Roman"/>
          <w:sz w:val="28"/>
          <w:szCs w:val="28"/>
        </w:rPr>
        <w:t>smoking is</w:t>
      </w:r>
      <w:ins w:id="8" w:author="Melike" w:date="2013-10-30T11:13:00Z">
        <w:r w:rsidR="00212660">
          <w:rPr>
            <w:rFonts w:ascii="Times New Roman" w:hAnsi="Times New Roman" w:cs="Times New Roman"/>
            <w:sz w:val="28"/>
            <w:szCs w:val="28"/>
          </w:rPr>
          <w:t xml:space="preserve"> observed </w:t>
        </w:r>
      </w:ins>
      <w:r w:rsidR="00BF2872">
        <w:rPr>
          <w:rFonts w:ascii="Times New Roman" w:hAnsi="Times New Roman" w:cs="Times New Roman"/>
          <w:sz w:val="28"/>
          <w:szCs w:val="28"/>
        </w:rPr>
        <w:t xml:space="preserve"> in Norway. </w:t>
      </w:r>
      <w:ins w:id="9" w:author="Melike" w:date="2013-10-30T11:13:00Z">
        <w:r w:rsidR="00212660">
          <w:rPr>
            <w:rFonts w:ascii="Times New Roman" w:hAnsi="Times New Roman" w:cs="Times New Roman"/>
            <w:sz w:val="28"/>
            <w:szCs w:val="28"/>
          </w:rPr>
          <w:t xml:space="preserve">This is </w:t>
        </w:r>
      </w:ins>
      <w:del w:id="10" w:author="Melike" w:date="2013-10-30T11:13:00Z">
        <w:r w:rsidR="00BF2872" w:rsidDel="00212660">
          <w:rPr>
            <w:rFonts w:ascii="Times New Roman" w:hAnsi="Times New Roman" w:cs="Times New Roman"/>
            <w:sz w:val="28"/>
            <w:szCs w:val="28"/>
          </w:rPr>
          <w:delText xml:space="preserve">The second of the lowest smoking is </w:delText>
        </w:r>
      </w:del>
      <w:r w:rsidR="00BF2872">
        <w:rPr>
          <w:rFonts w:ascii="Times New Roman" w:hAnsi="Times New Roman" w:cs="Times New Roman"/>
          <w:sz w:val="28"/>
          <w:szCs w:val="28"/>
        </w:rPr>
        <w:t xml:space="preserve">followed by Finland and Sweden. </w:t>
      </w:r>
      <w:ins w:id="11" w:author="Melike" w:date="2013-10-30T11:15:00Z">
        <w:r w:rsidR="00212660">
          <w:rPr>
            <w:rFonts w:ascii="Times New Roman" w:hAnsi="Times New Roman" w:cs="Times New Roman"/>
            <w:sz w:val="28"/>
            <w:szCs w:val="28"/>
          </w:rPr>
          <w:t>In s</w:t>
        </w:r>
      </w:ins>
      <w:del w:id="12" w:author="Melike" w:date="2013-10-30T11:15:00Z">
        <w:r w:rsidDel="00212660">
          <w:rPr>
            <w:rFonts w:ascii="Times New Roman" w:hAnsi="Times New Roman" w:cs="Times New Roman"/>
            <w:sz w:val="28"/>
            <w:szCs w:val="28"/>
          </w:rPr>
          <w:delText>S</w:delText>
        </w:r>
      </w:del>
      <w:r>
        <w:rPr>
          <w:rFonts w:ascii="Times New Roman" w:hAnsi="Times New Roman" w:cs="Times New Roman"/>
          <w:sz w:val="28"/>
          <w:szCs w:val="28"/>
        </w:rPr>
        <w:t xml:space="preserve">pite of </w:t>
      </w:r>
      <w:ins w:id="13" w:author="Melike" w:date="2013-10-30T11:15:00Z">
        <w:r w:rsidR="00212660">
          <w:rPr>
            <w:rFonts w:ascii="Times New Roman" w:hAnsi="Times New Roman" w:cs="Times New Roman"/>
            <w:sz w:val="28"/>
            <w:szCs w:val="28"/>
          </w:rPr>
          <w:t xml:space="preserve"> the fact that </w:t>
        </w:r>
      </w:ins>
      <w:r>
        <w:rPr>
          <w:rFonts w:ascii="Times New Roman" w:hAnsi="Times New Roman" w:cs="Times New Roman"/>
          <w:sz w:val="28"/>
          <w:szCs w:val="28"/>
        </w:rPr>
        <w:t xml:space="preserve">many countries </w:t>
      </w:r>
      <w:ins w:id="14" w:author="Melike" w:date="2013-10-30T11:16:00Z">
        <w:r w:rsidR="00212660">
          <w:rPr>
            <w:rFonts w:ascii="Times New Roman" w:hAnsi="Times New Roman" w:cs="Times New Roman"/>
            <w:sz w:val="28"/>
            <w:szCs w:val="28"/>
          </w:rPr>
          <w:t xml:space="preserve">are close </w:t>
        </w:r>
      </w:ins>
      <w:r>
        <w:rPr>
          <w:rFonts w:ascii="Times New Roman" w:hAnsi="Times New Roman" w:cs="Times New Roman"/>
          <w:sz w:val="28"/>
          <w:szCs w:val="28"/>
        </w:rPr>
        <w:t>to the EU average</w:t>
      </w:r>
      <w:ins w:id="15" w:author="Melike" w:date="2013-10-30T11:16:00Z">
        <w:r w:rsidR="00212660">
          <w:rPr>
            <w:rFonts w:ascii="Times New Roman" w:hAnsi="Times New Roman" w:cs="Times New Roman"/>
            <w:sz w:val="28"/>
            <w:szCs w:val="28"/>
          </w:rPr>
          <w:t xml:space="preserve">, </w:t>
        </w:r>
      </w:ins>
      <w:r>
        <w:rPr>
          <w:rFonts w:ascii="Times New Roman" w:hAnsi="Times New Roman" w:cs="Times New Roman"/>
          <w:sz w:val="28"/>
          <w:szCs w:val="28"/>
        </w:rPr>
        <w:t xml:space="preserve"> the northern Scandinavian countries all have low rate</w:t>
      </w:r>
      <w:ins w:id="16" w:author="Melike" w:date="2013-10-30T11:16:00Z">
        <w:r w:rsidR="00212660">
          <w:rPr>
            <w:rFonts w:ascii="Times New Roman" w:hAnsi="Times New Roman" w:cs="Times New Roman"/>
            <w:sz w:val="28"/>
            <w:szCs w:val="28"/>
          </w:rPr>
          <w:t>s</w:t>
        </w:r>
      </w:ins>
      <w:r>
        <w:rPr>
          <w:rFonts w:ascii="Times New Roman" w:hAnsi="Times New Roman" w:cs="Times New Roman"/>
          <w:sz w:val="28"/>
          <w:szCs w:val="28"/>
        </w:rPr>
        <w:t xml:space="preserve"> of smoking cigarettes.   </w:t>
      </w:r>
    </w:p>
    <w:sectPr w:rsidR="00AB0313" w:rsidRPr="00AB0313" w:rsidSect="00B8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AB0313"/>
    <w:rsid w:val="00212660"/>
    <w:rsid w:val="004C2C28"/>
    <w:rsid w:val="009D0E8C"/>
    <w:rsid w:val="00A6289D"/>
    <w:rsid w:val="00AB0313"/>
    <w:rsid w:val="00B0781F"/>
    <w:rsid w:val="00B820BC"/>
    <w:rsid w:val="00BF2872"/>
    <w:rsid w:val="00F8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0B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Melike</cp:lastModifiedBy>
  <cp:revision>3</cp:revision>
  <dcterms:created xsi:type="dcterms:W3CDTF">2013-10-30T09:09:00Z</dcterms:created>
  <dcterms:modified xsi:type="dcterms:W3CDTF">2013-10-30T09:16:00Z</dcterms:modified>
</cp:coreProperties>
</file>