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389" w:rsidRPr="008D499E" w:rsidRDefault="008D499E" w:rsidP="008D499E">
      <w:pPr>
        <w:rPr>
          <w:sz w:val="56"/>
          <w:szCs w:val="56"/>
        </w:rPr>
      </w:pPr>
      <w:r w:rsidRPr="008D499E">
        <w:rPr>
          <w:sz w:val="56"/>
          <w:szCs w:val="56"/>
        </w:rPr>
        <w:t>LIFE EXPECTANCY IN YEARS- FEMALE</w:t>
      </w:r>
    </w:p>
    <w:p w:rsidR="008D499E" w:rsidRDefault="008D499E" w:rsidP="008D499E">
      <w:pPr>
        <w:rPr>
          <w:ins w:id="0" w:author="sinem kılıç" w:date="2013-11-01T14:56:00Z"/>
          <w:sz w:val="56"/>
          <w:szCs w:val="56"/>
        </w:rPr>
      </w:pPr>
      <w:r w:rsidRPr="008D499E">
        <w:rPr>
          <w:sz w:val="56"/>
          <w:szCs w:val="56"/>
        </w:rPr>
        <w:tab/>
        <w:t>The table shows</w:t>
      </w:r>
      <w:ins w:id="1" w:author="sinem kılıç" w:date="2013-11-01T14:46:00Z">
        <w:r w:rsidRPr="008D499E">
          <w:rPr>
            <w:sz w:val="56"/>
            <w:szCs w:val="56"/>
          </w:rPr>
          <w:t xml:space="preserve"> </w:t>
        </w:r>
      </w:ins>
      <w:ins w:id="2" w:author="sinem kılıç" w:date="2013-11-01T14:49:00Z">
        <w:r>
          <w:rPr>
            <w:sz w:val="56"/>
            <w:szCs w:val="56"/>
          </w:rPr>
          <w:t>considerably variations in life expectancy in Europe. The longest life expectancy is in Switzerland. Austria with 80.5</w:t>
        </w:r>
      </w:ins>
      <w:ins w:id="3" w:author="sinem kılıç" w:date="2013-11-01T14:51:00Z">
        <w:r>
          <w:rPr>
            <w:sz w:val="56"/>
            <w:szCs w:val="56"/>
          </w:rPr>
          <w:t xml:space="preserve">% is the same as Belgium. In the table, the lowest rate of life expectancy is in Denmark. Also, Greece is nearly as the same as Italy, </w:t>
        </w:r>
      </w:ins>
      <w:ins w:id="4" w:author="sinem kılıç" w:date="2013-11-01T14:52:00Z">
        <w:r>
          <w:rPr>
            <w:sz w:val="56"/>
            <w:szCs w:val="56"/>
          </w:rPr>
          <w:t>Norway</w:t>
        </w:r>
      </w:ins>
      <w:ins w:id="5" w:author="sinem kılıç" w:date="2013-11-01T14:51:00Z">
        <w:r>
          <w:rPr>
            <w:sz w:val="56"/>
            <w:szCs w:val="56"/>
          </w:rPr>
          <w:t xml:space="preserve"> </w:t>
        </w:r>
      </w:ins>
      <w:ins w:id="6" w:author="sinem kılıç" w:date="2013-11-01T14:52:00Z">
        <w:r>
          <w:rPr>
            <w:sz w:val="56"/>
            <w:szCs w:val="56"/>
          </w:rPr>
          <w:t xml:space="preserve">and </w:t>
        </w:r>
      </w:ins>
      <w:ins w:id="7" w:author="sinem kılıç" w:date="2013-11-01T14:53:00Z">
        <w:r>
          <w:rPr>
            <w:sz w:val="56"/>
            <w:szCs w:val="56"/>
          </w:rPr>
          <w:t>Sweden</w:t>
        </w:r>
      </w:ins>
      <w:ins w:id="8" w:author="sinem kılıç" w:date="2013-11-01T14:52:00Z">
        <w:r>
          <w:rPr>
            <w:sz w:val="56"/>
            <w:szCs w:val="56"/>
          </w:rPr>
          <w:t xml:space="preserve"> </w:t>
        </w:r>
      </w:ins>
      <w:ins w:id="9" w:author="sinem kılıç" w:date="2013-11-01T14:53:00Z">
        <w:r>
          <w:rPr>
            <w:sz w:val="56"/>
            <w:szCs w:val="56"/>
          </w:rPr>
          <w:t xml:space="preserve">in terms of life expectancy. Consequently, </w:t>
        </w:r>
      </w:ins>
      <w:ins w:id="10" w:author="sinem kılıç" w:date="2013-11-01T14:54:00Z">
        <w:r w:rsidR="005A6884">
          <w:rPr>
            <w:sz w:val="56"/>
            <w:szCs w:val="56"/>
          </w:rPr>
          <w:t>Switzerland</w:t>
        </w:r>
      </w:ins>
      <w:ins w:id="11" w:author="sinem kılıç" w:date="2013-11-01T14:53:00Z">
        <w:r w:rsidR="005A6884">
          <w:rPr>
            <w:sz w:val="56"/>
            <w:szCs w:val="56"/>
          </w:rPr>
          <w:t xml:space="preserve"> </w:t>
        </w:r>
      </w:ins>
      <w:ins w:id="12" w:author="sinem kılıç" w:date="2013-11-01T14:54:00Z">
        <w:r w:rsidR="005A6884">
          <w:rPr>
            <w:sz w:val="56"/>
            <w:szCs w:val="56"/>
          </w:rPr>
          <w:t>women have a longer life expectancy than other countries</w:t>
        </w:r>
      </w:ins>
      <w:ins w:id="13" w:author="sinem kılıç" w:date="2013-11-01T14:55:00Z">
        <w:r w:rsidR="005A6884">
          <w:rPr>
            <w:sz w:val="56"/>
            <w:szCs w:val="56"/>
          </w:rPr>
          <w:t>’ women.</w:t>
        </w:r>
      </w:ins>
    </w:p>
    <w:p w:rsidR="005A6884" w:rsidRPr="005A6884" w:rsidRDefault="005A6884" w:rsidP="008D499E">
      <w:pPr>
        <w:rPr>
          <w:ins w:id="14" w:author="sinem kılıç" w:date="2013-11-01T14:56:00Z"/>
          <w:rFonts w:ascii="Brush Script MT" w:hAnsi="Brush Script MT"/>
          <w:sz w:val="56"/>
          <w:szCs w:val="56"/>
          <w:rPrChange w:id="15" w:author="sinem kılıç" w:date="2013-11-01T14:57:00Z">
            <w:rPr>
              <w:ins w:id="16" w:author="sinem kılıç" w:date="2013-11-01T14:56:00Z"/>
              <w:sz w:val="56"/>
              <w:szCs w:val="56"/>
            </w:rPr>
          </w:rPrChange>
        </w:rPr>
      </w:pPr>
      <w:ins w:id="17" w:author="sinem kılıç" w:date="2013-11-01T14:56:00Z">
        <w:r>
          <w:rPr>
            <w:sz w:val="56"/>
            <w:szCs w:val="56"/>
          </w:rPr>
          <w:tab/>
        </w:r>
        <w:r>
          <w:rPr>
            <w:sz w:val="56"/>
            <w:szCs w:val="56"/>
          </w:rPr>
          <w:tab/>
        </w:r>
        <w:r>
          <w:rPr>
            <w:sz w:val="56"/>
            <w:szCs w:val="56"/>
          </w:rPr>
          <w:tab/>
        </w:r>
        <w:r>
          <w:rPr>
            <w:sz w:val="56"/>
            <w:szCs w:val="56"/>
          </w:rPr>
          <w:tab/>
        </w:r>
        <w:r>
          <w:rPr>
            <w:sz w:val="56"/>
            <w:szCs w:val="56"/>
          </w:rPr>
          <w:tab/>
        </w:r>
        <w:r>
          <w:rPr>
            <w:sz w:val="56"/>
            <w:szCs w:val="56"/>
          </w:rPr>
          <w:tab/>
        </w:r>
        <w:r>
          <w:rPr>
            <w:sz w:val="56"/>
            <w:szCs w:val="56"/>
          </w:rPr>
          <w:tab/>
        </w:r>
        <w:r w:rsidRPr="005A6884">
          <w:rPr>
            <w:rFonts w:ascii="Brush Script MT" w:hAnsi="Brush Script MT"/>
            <w:sz w:val="56"/>
            <w:szCs w:val="56"/>
            <w:rPrChange w:id="18" w:author="sinem kılıç" w:date="2013-11-01T14:57:00Z">
              <w:rPr>
                <w:sz w:val="56"/>
                <w:szCs w:val="56"/>
              </w:rPr>
            </w:rPrChange>
          </w:rPr>
          <w:t>S</w:t>
        </w:r>
        <w:r w:rsidRPr="005A6884">
          <w:rPr>
            <w:rFonts w:ascii="Cambria" w:hAnsi="Cambria" w:cs="Cambria"/>
            <w:sz w:val="56"/>
            <w:szCs w:val="56"/>
            <w:rPrChange w:id="19" w:author="sinem kılıç" w:date="2013-11-01T14:57:00Z">
              <w:rPr>
                <w:sz w:val="56"/>
                <w:szCs w:val="56"/>
              </w:rPr>
            </w:rPrChange>
          </w:rPr>
          <w:t>İ</w:t>
        </w:r>
        <w:r w:rsidRPr="005A6884">
          <w:rPr>
            <w:rFonts w:ascii="Brush Script MT" w:hAnsi="Brush Script MT"/>
            <w:sz w:val="56"/>
            <w:szCs w:val="56"/>
            <w:rPrChange w:id="20" w:author="sinem kılıç" w:date="2013-11-01T14:57:00Z">
              <w:rPr>
                <w:sz w:val="56"/>
                <w:szCs w:val="56"/>
              </w:rPr>
            </w:rPrChange>
          </w:rPr>
          <w:t>NEM KILI</w:t>
        </w:r>
        <w:r w:rsidRPr="005A6884">
          <w:rPr>
            <w:rFonts w:ascii="Brush Script MT" w:hAnsi="Brush Script MT" w:cs="Brush Script MT"/>
            <w:sz w:val="56"/>
            <w:szCs w:val="56"/>
            <w:rPrChange w:id="21" w:author="sinem kılıç" w:date="2013-11-01T14:57:00Z">
              <w:rPr>
                <w:sz w:val="56"/>
                <w:szCs w:val="56"/>
              </w:rPr>
            </w:rPrChange>
          </w:rPr>
          <w:t>Ç</w:t>
        </w:r>
        <w:r w:rsidRPr="005A6884">
          <w:rPr>
            <w:rFonts w:ascii="Brush Script MT" w:hAnsi="Brush Script MT"/>
            <w:sz w:val="56"/>
            <w:szCs w:val="56"/>
            <w:rPrChange w:id="22" w:author="sinem kılıç" w:date="2013-11-01T14:57:00Z">
              <w:rPr>
                <w:sz w:val="56"/>
                <w:szCs w:val="56"/>
              </w:rPr>
            </w:rPrChange>
          </w:rPr>
          <w:t xml:space="preserve"> </w:t>
        </w:r>
      </w:ins>
    </w:p>
    <w:p w:rsidR="005A6884" w:rsidRPr="008D499E" w:rsidRDefault="005A6884" w:rsidP="008D499E">
      <w:pPr>
        <w:rPr>
          <w:sz w:val="56"/>
          <w:szCs w:val="56"/>
          <w:rPrChange w:id="23" w:author="sinem kılıç" w:date="2013-11-01T14:49:00Z">
            <w:rPr>
              <w:sz w:val="56"/>
              <w:szCs w:val="56"/>
            </w:rPr>
          </w:rPrChange>
        </w:rPr>
      </w:pPr>
      <w:ins w:id="24" w:author="sinem kılıç" w:date="2013-11-01T14:56:00Z">
        <w:r>
          <w:rPr>
            <w:sz w:val="56"/>
            <w:szCs w:val="56"/>
          </w:rPr>
          <w:tab/>
        </w:r>
        <w:r>
          <w:rPr>
            <w:sz w:val="56"/>
            <w:szCs w:val="56"/>
          </w:rPr>
          <w:tab/>
        </w:r>
        <w:r>
          <w:rPr>
            <w:sz w:val="56"/>
            <w:szCs w:val="56"/>
          </w:rPr>
          <w:tab/>
        </w:r>
        <w:r>
          <w:rPr>
            <w:sz w:val="56"/>
            <w:szCs w:val="56"/>
          </w:rPr>
          <w:tab/>
        </w:r>
        <w:r>
          <w:rPr>
            <w:sz w:val="56"/>
            <w:szCs w:val="56"/>
          </w:rPr>
          <w:tab/>
        </w:r>
        <w:r>
          <w:rPr>
            <w:sz w:val="56"/>
            <w:szCs w:val="56"/>
          </w:rPr>
          <w:tab/>
        </w:r>
        <w:r>
          <w:rPr>
            <w:sz w:val="56"/>
            <w:szCs w:val="56"/>
          </w:rPr>
          <w:tab/>
        </w:r>
      </w:ins>
      <w:bookmarkStart w:id="25" w:name="_GoBack"/>
      <w:bookmarkEnd w:id="25"/>
    </w:p>
    <w:sectPr w:rsidR="005A6884" w:rsidRPr="008D49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inem kılıç">
    <w15:presenceInfo w15:providerId="Windows Live" w15:userId="b03fd2eb6f6381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99E"/>
    <w:rsid w:val="005A6884"/>
    <w:rsid w:val="00674389"/>
    <w:rsid w:val="008D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957227-142A-451E-A172-3815FB04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paragraph" w:styleId="Balk1">
    <w:name w:val="heading 1"/>
    <w:basedOn w:val="Normal"/>
    <w:next w:val="Normal"/>
    <w:link w:val="Balk1Char"/>
    <w:uiPriority w:val="9"/>
    <w:qFormat/>
    <w:rsid w:val="008D49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D49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D499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ralkYok">
    <w:name w:val="No Spacing"/>
    <w:uiPriority w:val="1"/>
    <w:qFormat/>
    <w:rsid w:val="008D499E"/>
    <w:pPr>
      <w:spacing w:after="0" w:line="240" w:lineRule="auto"/>
    </w:pPr>
  </w:style>
  <w:style w:type="paragraph" w:styleId="KonuBal">
    <w:name w:val="Title"/>
    <w:basedOn w:val="Normal"/>
    <w:next w:val="Normal"/>
    <w:link w:val="KonuBalChar"/>
    <w:uiPriority w:val="10"/>
    <w:qFormat/>
    <w:rsid w:val="008D49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8D49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alk2Char">
    <w:name w:val="Başlık 2 Char"/>
    <w:basedOn w:val="VarsaylanParagrafYazTipi"/>
    <w:link w:val="Balk2"/>
    <w:uiPriority w:val="9"/>
    <w:rsid w:val="008D499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76</Words>
  <Characters>393</Characters>
  <Application>Microsoft Office Word</Application>
  <DocSecurity>0</DocSecurity>
  <Lines>19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sinem kılıç</dc:creator>
  <cp:keywords/>
  <dc:description/>
  <cp:lastModifiedBy>sinem kılıç</cp:lastModifiedBy>
  <cp:revision>1</cp:revision>
  <dcterms:created xsi:type="dcterms:W3CDTF">2013-11-01T12:43:00Z</dcterms:created>
  <dcterms:modified xsi:type="dcterms:W3CDTF">2013-11-01T12:58:00Z</dcterms:modified>
</cp:coreProperties>
</file>