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70" w:rsidRDefault="00890392" w:rsidP="00CD1012">
      <w:pPr>
        <w:spacing w:before="100" w:beforeAutospacing="1" w:after="0"/>
        <w:ind w:left="-1134" w:right="-1134"/>
      </w:pPr>
      <w:r>
        <w:t xml:space="preserve">                                                                                                                                                           </w:t>
      </w:r>
      <w:proofErr w:type="spellStart"/>
      <w:r>
        <w:t>Flat</w:t>
      </w:r>
      <w:proofErr w:type="spellEnd"/>
      <w:r>
        <w:t xml:space="preserve"> </w:t>
      </w:r>
      <w:proofErr w:type="gramStart"/>
      <w:r>
        <w:t>23456 ,TEOL</w:t>
      </w:r>
      <w:proofErr w:type="gramEnd"/>
      <w:r>
        <w:t xml:space="preserve"> CENTER OF LANGUAGE</w:t>
      </w:r>
    </w:p>
    <w:p w:rsidR="00890392" w:rsidRDefault="00890392" w:rsidP="0049240C">
      <w:pPr>
        <w:spacing w:after="0"/>
        <w:ind w:left="-1134" w:right="-1276"/>
      </w:pPr>
      <w:r>
        <w:t xml:space="preserve">                                                                                                                                                                                     Maraş </w:t>
      </w:r>
      <w:proofErr w:type="spellStart"/>
      <w:r>
        <w:t>cad.</w:t>
      </w:r>
      <w:proofErr w:type="spellEnd"/>
      <w:r>
        <w:t xml:space="preserve"> Çarşı sok. </w:t>
      </w:r>
    </w:p>
    <w:p w:rsidR="00890392" w:rsidRDefault="00890392" w:rsidP="0049240C">
      <w:pPr>
        <w:spacing w:after="0"/>
        <w:ind w:left="-1134" w:right="-1276"/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 w:rsidR="00432965">
        <w:t xml:space="preserve">      </w:t>
      </w:r>
      <w:r>
        <w:t xml:space="preserve"> Trabzon </w:t>
      </w:r>
    </w:p>
    <w:p w:rsidR="00890392" w:rsidRDefault="00890392" w:rsidP="00890392">
      <w:pPr>
        <w:ind w:left="-1134" w:right="-1276"/>
      </w:pPr>
      <w:r>
        <w:t xml:space="preserve">                                                                                                                                                </w:t>
      </w:r>
      <w:r w:rsidR="00432965">
        <w:t xml:space="preserve">                                           7 </w:t>
      </w:r>
      <w:proofErr w:type="spellStart"/>
      <w:r w:rsidR="00432965">
        <w:t>October</w:t>
      </w:r>
      <w:proofErr w:type="spellEnd"/>
      <w:r w:rsidR="00432965">
        <w:t xml:space="preserve"> 2014</w:t>
      </w:r>
    </w:p>
    <w:p w:rsidR="00432965" w:rsidRPr="00911BEC" w:rsidRDefault="00432965" w:rsidP="007D18A4">
      <w:pPr>
        <w:spacing w:after="0"/>
        <w:ind w:left="-284" w:right="-1276"/>
        <w:rPr>
          <w:lang w:val="en-US"/>
        </w:rPr>
      </w:pPr>
      <w:proofErr w:type="spellStart"/>
      <w:r w:rsidRPr="00911BEC">
        <w:rPr>
          <w:lang w:val="en-US"/>
        </w:rPr>
        <w:t>Mr</w:t>
      </w:r>
      <w:proofErr w:type="spellEnd"/>
      <w:r w:rsidRPr="00911BEC">
        <w:rPr>
          <w:lang w:val="en-US"/>
        </w:rPr>
        <w:t xml:space="preserve"> </w:t>
      </w:r>
      <w:proofErr w:type="spellStart"/>
      <w:r w:rsidRPr="00911BEC">
        <w:rPr>
          <w:lang w:val="en-US"/>
        </w:rPr>
        <w:t>Burak</w:t>
      </w:r>
      <w:proofErr w:type="spellEnd"/>
      <w:r w:rsidRPr="00911BEC">
        <w:rPr>
          <w:lang w:val="en-US"/>
        </w:rPr>
        <w:t xml:space="preserve"> </w:t>
      </w:r>
      <w:proofErr w:type="spellStart"/>
      <w:r w:rsidRPr="00911BEC">
        <w:rPr>
          <w:lang w:val="en-US"/>
        </w:rPr>
        <w:t>Kadıoğlu</w:t>
      </w:r>
      <w:proofErr w:type="spellEnd"/>
      <w:r w:rsidRPr="00911BEC">
        <w:rPr>
          <w:lang w:val="en-US"/>
        </w:rPr>
        <w:t xml:space="preserve"> </w:t>
      </w:r>
    </w:p>
    <w:p w:rsidR="007D18A4" w:rsidRPr="00911BEC" w:rsidRDefault="0049240C" w:rsidP="007D18A4">
      <w:pPr>
        <w:spacing w:after="0"/>
        <w:ind w:left="-284" w:right="-1276"/>
        <w:rPr>
          <w:lang w:val="en-US"/>
        </w:rPr>
      </w:pPr>
      <w:r w:rsidRPr="00911BEC">
        <w:rPr>
          <w:lang w:val="en-US"/>
        </w:rPr>
        <w:t xml:space="preserve">Assistant of General Director of TEOL </w:t>
      </w:r>
    </w:p>
    <w:p w:rsidR="007D18A4" w:rsidRPr="00911BEC" w:rsidRDefault="0049240C" w:rsidP="007D18A4">
      <w:pPr>
        <w:spacing w:after="120"/>
        <w:ind w:left="-284" w:right="-1276"/>
        <w:rPr>
          <w:lang w:val="en-US"/>
        </w:rPr>
      </w:pPr>
      <w:r w:rsidRPr="00911BEC">
        <w:rPr>
          <w:lang w:val="en-US"/>
        </w:rPr>
        <w:t xml:space="preserve">Dear </w:t>
      </w:r>
      <w:proofErr w:type="spellStart"/>
      <w:r w:rsidRPr="00911BEC">
        <w:rPr>
          <w:lang w:val="en-US"/>
        </w:rPr>
        <w:t>Mr</w:t>
      </w:r>
      <w:proofErr w:type="spellEnd"/>
      <w:r w:rsidRPr="00911BEC">
        <w:rPr>
          <w:lang w:val="en-US"/>
        </w:rPr>
        <w:t xml:space="preserve"> </w:t>
      </w:r>
      <w:proofErr w:type="spellStart"/>
      <w:r w:rsidRPr="00911BEC">
        <w:rPr>
          <w:lang w:val="en-US"/>
        </w:rPr>
        <w:t>Kadıoğlu</w:t>
      </w:r>
      <w:proofErr w:type="spellEnd"/>
      <w:r w:rsidRPr="00911BEC">
        <w:rPr>
          <w:lang w:val="en-US"/>
        </w:rPr>
        <w:t>,</w:t>
      </w:r>
    </w:p>
    <w:p w:rsidR="0049240C" w:rsidRPr="00911BEC" w:rsidRDefault="0049240C" w:rsidP="007D18A4">
      <w:pPr>
        <w:spacing w:after="120"/>
        <w:ind w:left="-284" w:right="-1276"/>
        <w:rPr>
          <w:lang w:val="en-US"/>
        </w:rPr>
      </w:pPr>
      <w:r w:rsidRPr="00911BEC">
        <w:rPr>
          <w:lang w:val="en-US"/>
        </w:rPr>
        <w:t xml:space="preserve">I am writing to apply for your </w:t>
      </w:r>
      <w:r w:rsidR="007D18A4" w:rsidRPr="00911BEC">
        <w:rPr>
          <w:lang w:val="en-US"/>
        </w:rPr>
        <w:t xml:space="preserve">teacher and translator </w:t>
      </w:r>
      <w:r w:rsidR="00911BEC">
        <w:rPr>
          <w:lang w:val="en-US"/>
        </w:rPr>
        <w:t>position</w:t>
      </w:r>
      <w:r w:rsidR="007D18A4" w:rsidRPr="00911BEC">
        <w:rPr>
          <w:lang w:val="en-US"/>
        </w:rPr>
        <w:t>, as advertised on T</w:t>
      </w:r>
      <w:ins w:id="0" w:author="LP40" w:date="2014-10-09T11:12:00Z">
        <w:r w:rsidR="00911BEC">
          <w:rPr>
            <w:lang w:val="en-US"/>
          </w:rPr>
          <w:t>EOL</w:t>
        </w:r>
      </w:ins>
      <w:del w:id="1" w:author="LP40" w:date="2014-10-09T11:12:00Z">
        <w:r w:rsidR="007D18A4" w:rsidRPr="00911BEC" w:rsidDel="00911BEC">
          <w:rPr>
            <w:lang w:val="en-US"/>
          </w:rPr>
          <w:delText>eol</w:delText>
        </w:r>
      </w:del>
      <w:r w:rsidR="007D18A4" w:rsidRPr="00911BEC">
        <w:rPr>
          <w:lang w:val="en-US"/>
        </w:rPr>
        <w:t>.org.</w:t>
      </w:r>
    </w:p>
    <w:p w:rsidR="00557B69" w:rsidRPr="00911BEC" w:rsidRDefault="00557B69" w:rsidP="00CD1012">
      <w:pPr>
        <w:spacing w:after="0"/>
        <w:ind w:left="-284" w:right="-567"/>
        <w:rPr>
          <w:lang w:val="en-US"/>
        </w:rPr>
      </w:pPr>
    </w:p>
    <w:p w:rsidR="007D18A4" w:rsidRPr="00911BEC" w:rsidRDefault="007D18A4" w:rsidP="00CD1012">
      <w:pPr>
        <w:spacing w:after="0"/>
        <w:ind w:left="-284" w:right="-567"/>
        <w:rPr>
          <w:lang w:val="en-US"/>
        </w:rPr>
      </w:pPr>
      <w:r w:rsidRPr="00911BEC">
        <w:rPr>
          <w:lang w:val="en-US"/>
        </w:rPr>
        <w:t xml:space="preserve">I first became interested in a career in </w:t>
      </w:r>
      <w:del w:id="2" w:author="LP40" w:date="2014-10-09T11:13:00Z">
        <w:r w:rsidRPr="00911BEC" w:rsidDel="00911BEC">
          <w:rPr>
            <w:lang w:val="en-US"/>
          </w:rPr>
          <w:delText xml:space="preserve">retail after </w:delText>
        </w:r>
      </w:del>
      <w:r w:rsidRPr="00911BEC">
        <w:rPr>
          <w:lang w:val="en-US"/>
        </w:rPr>
        <w:t xml:space="preserve">working part time </w:t>
      </w:r>
      <w:del w:id="3" w:author="LP40" w:date="2014-10-09T11:13:00Z">
        <w:r w:rsidRPr="00911BEC" w:rsidDel="00911BEC">
          <w:rPr>
            <w:lang w:val="en-US"/>
          </w:rPr>
          <w:delText xml:space="preserve">in a large department </w:delText>
        </w:r>
      </w:del>
      <w:del w:id="4" w:author="LP40" w:date="2014-10-09T11:14:00Z">
        <w:r w:rsidRPr="00911BEC" w:rsidDel="00911BEC">
          <w:rPr>
            <w:lang w:val="en-US"/>
          </w:rPr>
          <w:delText>store</w:delText>
        </w:r>
      </w:del>
      <w:r w:rsidRPr="00911BEC">
        <w:rPr>
          <w:lang w:val="en-US"/>
        </w:rPr>
        <w:t xml:space="preserve"> in </w:t>
      </w:r>
      <w:proofErr w:type="spellStart"/>
      <w:r w:rsidRPr="00911BEC">
        <w:rPr>
          <w:lang w:val="en-US"/>
        </w:rPr>
        <w:t>Ordu</w:t>
      </w:r>
      <w:proofErr w:type="spellEnd"/>
      <w:r w:rsidRPr="00911BEC">
        <w:rPr>
          <w:lang w:val="en-US"/>
        </w:rPr>
        <w:t xml:space="preserve"> </w:t>
      </w:r>
    </w:p>
    <w:p w:rsidR="007D18A4" w:rsidRPr="00911BEC" w:rsidRDefault="007D18A4" w:rsidP="007D18A4">
      <w:pPr>
        <w:spacing w:after="120"/>
        <w:ind w:left="-284" w:right="-1276"/>
        <w:rPr>
          <w:lang w:val="en-US"/>
        </w:rPr>
      </w:pPr>
      <w:r w:rsidRPr="00911BEC">
        <w:rPr>
          <w:lang w:val="en-US"/>
        </w:rPr>
        <w:t>(</w:t>
      </w:r>
      <w:proofErr w:type="gramStart"/>
      <w:r w:rsidRPr="00911BEC">
        <w:rPr>
          <w:lang w:val="en-US"/>
        </w:rPr>
        <w:t>my</w:t>
      </w:r>
      <w:proofErr w:type="gramEnd"/>
      <w:r w:rsidRPr="00911BEC">
        <w:rPr>
          <w:lang w:val="en-US"/>
        </w:rPr>
        <w:t xml:space="preserve"> home country) before moving to the Trabzon to study.</w:t>
      </w:r>
    </w:p>
    <w:p w:rsidR="00557B69" w:rsidRPr="00911BEC" w:rsidRDefault="00557B69" w:rsidP="00CD1012">
      <w:pPr>
        <w:spacing w:after="120"/>
        <w:ind w:left="-284"/>
        <w:rPr>
          <w:lang w:val="en-US"/>
        </w:rPr>
      </w:pPr>
    </w:p>
    <w:p w:rsidR="007D18A4" w:rsidRPr="00911BEC" w:rsidRDefault="007D18A4" w:rsidP="00CD1012">
      <w:pPr>
        <w:spacing w:after="120"/>
        <w:ind w:left="-284"/>
        <w:rPr>
          <w:lang w:val="en-US"/>
        </w:rPr>
      </w:pPr>
      <w:r w:rsidRPr="00911BEC">
        <w:rPr>
          <w:lang w:val="en-US"/>
        </w:rPr>
        <w:t xml:space="preserve">I believe that </w:t>
      </w:r>
      <w:del w:id="5" w:author="LP40" w:date="2014-10-09T11:14:00Z">
        <w:r w:rsidRPr="00911BEC" w:rsidDel="00911BEC">
          <w:rPr>
            <w:lang w:val="en-US"/>
          </w:rPr>
          <w:delText xml:space="preserve">retail work </w:delText>
        </w:r>
      </w:del>
      <w:r w:rsidRPr="00911BEC">
        <w:rPr>
          <w:lang w:val="en-US"/>
        </w:rPr>
        <w:t xml:space="preserve">would be an ideal way to combine my experience and interests in teaching, translating, problem solving and </w:t>
      </w:r>
      <w:r w:rsidR="00AD0842" w:rsidRPr="00911BEC">
        <w:rPr>
          <w:lang w:val="en-US"/>
        </w:rPr>
        <w:t>dealing with students’ problems. I confirmed my interest in joining a successful teacher and translator scheme.</w:t>
      </w:r>
    </w:p>
    <w:p w:rsidR="00557B69" w:rsidRPr="00911BEC" w:rsidRDefault="00557B69" w:rsidP="00E74AF5">
      <w:pPr>
        <w:spacing w:after="120"/>
        <w:ind w:left="-284"/>
        <w:rPr>
          <w:lang w:val="en-US"/>
        </w:rPr>
      </w:pPr>
    </w:p>
    <w:p w:rsidR="00B96886" w:rsidRPr="00911BEC" w:rsidRDefault="001D2888" w:rsidP="00E74AF5">
      <w:pPr>
        <w:spacing w:after="120"/>
        <w:ind w:left="-284"/>
        <w:rPr>
          <w:lang w:val="en-US"/>
        </w:rPr>
      </w:pPr>
      <w:r w:rsidRPr="00911BEC">
        <w:rPr>
          <w:lang w:val="en-US"/>
        </w:rPr>
        <w:t xml:space="preserve">The offering on that website has several opportunities </w:t>
      </w:r>
      <w:r w:rsidR="00CD1012" w:rsidRPr="00911BEC">
        <w:rPr>
          <w:lang w:val="en-US"/>
        </w:rPr>
        <w:t>through the teaching scheme which is right and well planned</w:t>
      </w:r>
      <w:r w:rsidR="00C92E1D" w:rsidRPr="00911BEC">
        <w:rPr>
          <w:lang w:val="en-US"/>
        </w:rPr>
        <w:t xml:space="preserve">. I was also impressed by your focus on continuing professional development within your </w:t>
      </w:r>
      <w:r w:rsidR="00911BEC" w:rsidRPr="00911BEC">
        <w:rPr>
          <w:lang w:val="en-US"/>
        </w:rPr>
        <w:t>organization</w:t>
      </w:r>
      <w:r w:rsidR="00C92E1D" w:rsidRPr="00911BEC">
        <w:rPr>
          <w:lang w:val="en-US"/>
        </w:rPr>
        <w:t xml:space="preserve"> for staff at all levels of the students.</w:t>
      </w:r>
    </w:p>
    <w:p w:rsidR="00557B69" w:rsidRPr="00911BEC" w:rsidRDefault="00557B69" w:rsidP="00E74AF5">
      <w:pPr>
        <w:spacing w:after="120"/>
        <w:ind w:left="-284"/>
        <w:rPr>
          <w:lang w:val="en-US"/>
        </w:rPr>
      </w:pPr>
    </w:p>
    <w:p w:rsidR="00E74AF5" w:rsidRPr="00911BEC" w:rsidRDefault="00E74AF5" w:rsidP="00E74AF5">
      <w:pPr>
        <w:spacing w:after="120"/>
        <w:ind w:left="-284"/>
        <w:rPr>
          <w:lang w:val="en-US"/>
        </w:rPr>
      </w:pPr>
      <w:r w:rsidRPr="00911BEC">
        <w:rPr>
          <w:lang w:val="en-US"/>
        </w:rPr>
        <w:t>My long-term goal is to become a well-supported and talented teacher and well-referenced translator on my own business.</w:t>
      </w:r>
    </w:p>
    <w:p w:rsidR="00557B69" w:rsidRPr="00911BEC" w:rsidRDefault="00557B69" w:rsidP="00C731D9">
      <w:pPr>
        <w:spacing w:after="0"/>
        <w:ind w:left="-284"/>
        <w:rPr>
          <w:lang w:val="en-US"/>
        </w:rPr>
      </w:pPr>
    </w:p>
    <w:p w:rsidR="00C731D9" w:rsidRPr="00911BEC" w:rsidRDefault="00C731D9" w:rsidP="00C731D9">
      <w:pPr>
        <w:spacing w:after="0"/>
        <w:ind w:left="-284"/>
        <w:rPr>
          <w:lang w:val="en-US"/>
        </w:rPr>
      </w:pPr>
      <w:r w:rsidRPr="00911BEC">
        <w:rPr>
          <w:lang w:val="en-US"/>
        </w:rPr>
        <w:t xml:space="preserve">I am a highly </w:t>
      </w:r>
      <w:r w:rsidR="00911BEC" w:rsidRPr="00911BEC">
        <w:rPr>
          <w:lang w:val="en-US"/>
        </w:rPr>
        <w:t>organized</w:t>
      </w:r>
      <w:r w:rsidRPr="00911BEC">
        <w:rPr>
          <w:lang w:val="en-US"/>
        </w:rPr>
        <w:t xml:space="preserve"> and personable student who </w:t>
      </w:r>
      <w:r w:rsidR="00911BEC" w:rsidRPr="00911BEC">
        <w:rPr>
          <w:lang w:val="en-US"/>
        </w:rPr>
        <w:t>recognizes</w:t>
      </w:r>
      <w:r w:rsidRPr="00911BEC">
        <w:rPr>
          <w:lang w:val="en-US"/>
        </w:rPr>
        <w:t xml:space="preserve"> the importance of teamwork. While</w:t>
      </w:r>
    </w:p>
    <w:p w:rsidR="00E74AF5" w:rsidRPr="00911BEC" w:rsidRDefault="00C731D9" w:rsidP="00C731D9">
      <w:pPr>
        <w:spacing w:after="120"/>
        <w:ind w:left="-284"/>
        <w:rPr>
          <w:lang w:val="en-US"/>
        </w:rPr>
      </w:pPr>
      <w:proofErr w:type="gramStart"/>
      <w:r w:rsidRPr="00911BEC">
        <w:rPr>
          <w:lang w:val="en-US"/>
        </w:rPr>
        <w:t>studying</w:t>
      </w:r>
      <w:proofErr w:type="gramEnd"/>
      <w:r w:rsidRPr="00911BEC">
        <w:rPr>
          <w:lang w:val="en-US"/>
        </w:rPr>
        <w:t xml:space="preserve"> on the </w:t>
      </w:r>
      <w:r w:rsidR="00911BEC" w:rsidRPr="00911BEC">
        <w:rPr>
          <w:lang w:val="en-US"/>
        </w:rPr>
        <w:t>teamwork</w:t>
      </w:r>
      <w:r w:rsidRPr="00911BEC">
        <w:rPr>
          <w:lang w:val="en-US"/>
        </w:rPr>
        <w:t xml:space="preserve"> at the high school and the private teaching institution my leadership, translating skills and dealing with the others’ problems. I am able to speak and </w:t>
      </w:r>
      <w:proofErr w:type="gramStart"/>
      <w:r w:rsidRPr="00911BEC">
        <w:rPr>
          <w:lang w:val="en-US"/>
        </w:rPr>
        <w:t>help  to</w:t>
      </w:r>
      <w:proofErr w:type="gramEnd"/>
      <w:r w:rsidRPr="00911BEC">
        <w:rPr>
          <w:lang w:val="en-US"/>
        </w:rPr>
        <w:t xml:space="preserve"> people at all levels whether  a student in high school or a stud</w:t>
      </w:r>
      <w:r w:rsidR="00557B69" w:rsidRPr="00911BEC">
        <w:rPr>
          <w:lang w:val="en-US"/>
        </w:rPr>
        <w:t>ent in primary school.</w:t>
      </w:r>
    </w:p>
    <w:p w:rsidR="00557B69" w:rsidRPr="00911BEC" w:rsidRDefault="00557B69" w:rsidP="00C731D9">
      <w:pPr>
        <w:spacing w:after="120"/>
        <w:ind w:left="-284"/>
        <w:rPr>
          <w:lang w:val="en-US"/>
        </w:rPr>
      </w:pPr>
    </w:p>
    <w:p w:rsidR="00557B69" w:rsidRPr="00911BEC" w:rsidRDefault="00557B69" w:rsidP="00C731D9">
      <w:pPr>
        <w:spacing w:after="120"/>
        <w:ind w:left="-284"/>
        <w:rPr>
          <w:lang w:val="en-US"/>
        </w:rPr>
      </w:pPr>
      <w:r w:rsidRPr="00911BEC">
        <w:rPr>
          <w:lang w:val="en-US"/>
        </w:rPr>
        <w:t xml:space="preserve">I hope that your </w:t>
      </w:r>
      <w:r w:rsidR="00911BEC" w:rsidRPr="00911BEC">
        <w:rPr>
          <w:lang w:val="en-US"/>
        </w:rPr>
        <w:t>organization</w:t>
      </w:r>
      <w:r w:rsidRPr="00911BEC">
        <w:rPr>
          <w:lang w:val="en-US"/>
        </w:rPr>
        <w:t xml:space="preserve"> will consider sponsoring me as at present I do not have permission to work in another </w:t>
      </w:r>
      <w:r w:rsidR="00911BEC" w:rsidRPr="00911BEC">
        <w:rPr>
          <w:lang w:val="en-US"/>
        </w:rPr>
        <w:t>organization</w:t>
      </w:r>
      <w:r w:rsidRPr="00911BEC">
        <w:rPr>
          <w:lang w:val="en-US"/>
        </w:rPr>
        <w:t xml:space="preserve"> after I graduate. </w:t>
      </w:r>
    </w:p>
    <w:p w:rsidR="00557B69" w:rsidRPr="00911BEC" w:rsidRDefault="00557B69" w:rsidP="00C731D9">
      <w:pPr>
        <w:spacing w:after="120"/>
        <w:ind w:left="-284"/>
        <w:rPr>
          <w:lang w:val="en-US"/>
        </w:rPr>
      </w:pPr>
    </w:p>
    <w:p w:rsidR="00557B69" w:rsidRPr="00911BEC" w:rsidRDefault="00557B69" w:rsidP="00C731D9">
      <w:pPr>
        <w:spacing w:after="120"/>
        <w:ind w:left="-284"/>
        <w:rPr>
          <w:lang w:val="en-US"/>
        </w:rPr>
      </w:pPr>
      <w:r w:rsidRPr="00911BEC">
        <w:rPr>
          <w:lang w:val="en-US"/>
        </w:rPr>
        <w:t xml:space="preserve">I hope that, on consideration of my attached </w:t>
      </w:r>
      <w:proofErr w:type="gramStart"/>
      <w:r w:rsidRPr="00911BEC">
        <w:rPr>
          <w:lang w:val="en-US"/>
        </w:rPr>
        <w:t>CV ,</w:t>
      </w:r>
      <w:proofErr w:type="gramEnd"/>
      <w:r w:rsidRPr="00911BEC">
        <w:rPr>
          <w:lang w:val="en-US"/>
        </w:rPr>
        <w:t xml:space="preserve"> you will feel that I have the skills and experience to succeed on your planned scheme and to become well- educated and talented member of your </w:t>
      </w:r>
      <w:r w:rsidR="00911BEC" w:rsidRPr="00911BEC">
        <w:rPr>
          <w:lang w:val="en-US"/>
        </w:rPr>
        <w:t>organization</w:t>
      </w:r>
      <w:r w:rsidRPr="00911BEC">
        <w:rPr>
          <w:lang w:val="en-US"/>
        </w:rPr>
        <w:t>.</w:t>
      </w:r>
    </w:p>
    <w:p w:rsidR="00557B69" w:rsidRPr="00911BEC" w:rsidRDefault="00557B69" w:rsidP="00C731D9">
      <w:pPr>
        <w:spacing w:after="120"/>
        <w:ind w:left="-284"/>
        <w:rPr>
          <w:lang w:val="en-US"/>
        </w:rPr>
      </w:pPr>
    </w:p>
    <w:p w:rsidR="00557B69" w:rsidRPr="00911BEC" w:rsidRDefault="00557B69" w:rsidP="00C731D9">
      <w:pPr>
        <w:spacing w:after="120"/>
        <w:ind w:left="-284"/>
        <w:rPr>
          <w:lang w:val="en-US"/>
        </w:rPr>
      </w:pPr>
      <w:r w:rsidRPr="00911BEC">
        <w:rPr>
          <w:lang w:val="en-US"/>
        </w:rPr>
        <w:t>I look forward to hearing from you.</w:t>
      </w:r>
    </w:p>
    <w:p w:rsidR="00557B69" w:rsidRPr="00911BEC" w:rsidRDefault="00557B69" w:rsidP="00C731D9">
      <w:pPr>
        <w:spacing w:after="120"/>
        <w:ind w:left="-284"/>
        <w:rPr>
          <w:lang w:val="en-US"/>
        </w:rPr>
      </w:pPr>
    </w:p>
    <w:p w:rsidR="00557B69" w:rsidRPr="00911BEC" w:rsidRDefault="00557B69" w:rsidP="00C731D9">
      <w:pPr>
        <w:spacing w:after="120"/>
        <w:ind w:left="-284"/>
        <w:rPr>
          <w:lang w:val="en-US"/>
        </w:rPr>
      </w:pPr>
      <w:r w:rsidRPr="00911BEC">
        <w:rPr>
          <w:lang w:val="en-US"/>
        </w:rPr>
        <w:t xml:space="preserve">Yours sincerely, </w:t>
      </w:r>
    </w:p>
    <w:p w:rsidR="00557B69" w:rsidRPr="00911BEC" w:rsidRDefault="00557B69" w:rsidP="00C731D9">
      <w:pPr>
        <w:spacing w:after="120"/>
        <w:ind w:left="-284"/>
        <w:rPr>
          <w:lang w:val="en-US"/>
        </w:rPr>
      </w:pPr>
    </w:p>
    <w:p w:rsidR="007D18A4" w:rsidRDefault="00557B69" w:rsidP="00911BEC">
      <w:pPr>
        <w:spacing w:after="120"/>
        <w:ind w:left="-284"/>
      </w:pPr>
      <w:bookmarkStart w:id="6" w:name="_GoBack"/>
      <w:bookmarkEnd w:id="6"/>
      <w:r w:rsidRPr="00911BEC">
        <w:rPr>
          <w:lang w:val="en-US"/>
        </w:rPr>
        <w:t>Cansu Duyar</w:t>
      </w:r>
    </w:p>
    <w:sectPr w:rsidR="007D18A4" w:rsidSect="0089039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AA"/>
    <w:rsid w:val="001D2888"/>
    <w:rsid w:val="00286C70"/>
    <w:rsid w:val="00432965"/>
    <w:rsid w:val="0049240C"/>
    <w:rsid w:val="00557B69"/>
    <w:rsid w:val="007D18A4"/>
    <w:rsid w:val="00890392"/>
    <w:rsid w:val="00911BEC"/>
    <w:rsid w:val="00AD0842"/>
    <w:rsid w:val="00B96886"/>
    <w:rsid w:val="00C731D9"/>
    <w:rsid w:val="00C92E1D"/>
    <w:rsid w:val="00CD1012"/>
    <w:rsid w:val="00E74AF5"/>
    <w:rsid w:val="00F6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731D9"/>
    <w:rPr>
      <w:color w:val="0000FF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911BEC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11BEC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11BEC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11BE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11BEC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1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731D9"/>
    <w:rPr>
      <w:color w:val="0000FF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911BEC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11BEC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11BEC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11BE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11BEC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1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7A73C4-C115-4E85-9407-D77DF7BA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Cansu</dc:creator>
  <cp:lastModifiedBy>LP40</cp:lastModifiedBy>
  <cp:revision>3</cp:revision>
  <dcterms:created xsi:type="dcterms:W3CDTF">2014-10-07T15:48:00Z</dcterms:created>
  <dcterms:modified xsi:type="dcterms:W3CDTF">2014-10-09T08:17:00Z</dcterms:modified>
</cp:coreProperties>
</file>