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D61" w:rsidRPr="00FC1D61" w:rsidRDefault="00FC1D61" w:rsidP="005845F2">
      <w:pPr>
        <w:rPr>
          <w:rFonts w:ascii="Times New Roman" w:hAnsi="Times New Roman" w:cs="Times New Roman"/>
          <w:b/>
          <w:sz w:val="24"/>
          <w:szCs w:val="24"/>
        </w:rPr>
      </w:pPr>
    </w:p>
    <w:p w:rsidR="00FC1D61" w:rsidRPr="00FC1D61" w:rsidRDefault="00FC1D61" w:rsidP="00FC1D61">
      <w:pPr>
        <w:jc w:val="center"/>
        <w:rPr>
          <w:rFonts w:ascii="Times New Roman" w:hAnsi="Times New Roman" w:cs="Times New Roman"/>
          <w:b/>
          <w:sz w:val="24"/>
          <w:szCs w:val="24"/>
        </w:rPr>
      </w:pPr>
      <w:r w:rsidRPr="00FC1D61">
        <w:rPr>
          <w:rFonts w:ascii="Times New Roman" w:hAnsi="Times New Roman" w:cs="Times New Roman"/>
          <w:b/>
          <w:sz w:val="24"/>
          <w:szCs w:val="24"/>
        </w:rPr>
        <w:t>RESEARCH PROPOSAL</w:t>
      </w:r>
    </w:p>
    <w:p w:rsidR="00531536" w:rsidRDefault="00531536" w:rsidP="00531536">
      <w:pPr>
        <w:rPr>
          <w:rFonts w:ascii="Times New Roman" w:hAnsi="Times New Roman" w:cs="Times New Roman"/>
          <w:b/>
          <w:sz w:val="24"/>
          <w:szCs w:val="24"/>
        </w:rPr>
      </w:pPr>
    </w:p>
    <w:p w:rsidR="00531536" w:rsidRPr="00442EFB" w:rsidRDefault="00531536" w:rsidP="00FC1D61">
      <w:pPr>
        <w:jc w:val="center"/>
        <w:rPr>
          <w:rFonts w:ascii="Times New Roman" w:hAnsi="Times New Roman" w:cs="Times New Roman"/>
          <w:b/>
          <w:sz w:val="24"/>
          <w:szCs w:val="24"/>
        </w:rPr>
      </w:pPr>
      <w:r w:rsidRPr="00531536">
        <w:rPr>
          <w:rFonts w:ascii="Times New Roman" w:hAnsi="Times New Roman" w:cs="Times New Roman"/>
          <w:b/>
          <w:noProof/>
          <w:sz w:val="24"/>
          <w:szCs w:val="24"/>
        </w:rPr>
        <w:drawing>
          <wp:inline distT="0" distB="0" distL="0" distR="0">
            <wp:extent cx="2915104" cy="978196"/>
            <wp:effectExtent l="19050" t="0" r="0" b="0"/>
            <wp:docPr id="1" name="Resim 3" descr="http://upload.wikimedia.org/wikipedia/commons/thumb/9/9f/Martin_Luther_King_Jr_Signature2.svg/150px-Martin_Luther_King_Jr_Signature2.svg.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9/9f/Martin_Luther_King_Jr_Signature2.svg/150px-Martin_Luther_King_Jr_Signature2.svg.png">
                      <a:hlinkClick r:id="rId7"/>
                    </pic:cNvPr>
                    <pic:cNvPicPr>
                      <a:picLocks noChangeAspect="1" noChangeArrowheads="1"/>
                    </pic:cNvPicPr>
                  </pic:nvPicPr>
                  <pic:blipFill>
                    <a:blip r:embed="rId8" cstate="print"/>
                    <a:srcRect/>
                    <a:stretch>
                      <a:fillRect/>
                    </a:stretch>
                  </pic:blipFill>
                  <pic:spPr bwMode="auto">
                    <a:xfrm>
                      <a:off x="0" y="0"/>
                      <a:ext cx="2918734" cy="979414"/>
                    </a:xfrm>
                    <a:prstGeom prst="rect">
                      <a:avLst/>
                    </a:prstGeom>
                    <a:noFill/>
                    <a:ln w="9525">
                      <a:noFill/>
                      <a:miter lim="800000"/>
                      <a:headEnd/>
                      <a:tailEnd/>
                    </a:ln>
                  </pic:spPr>
                </pic:pic>
              </a:graphicData>
            </a:graphic>
          </wp:inline>
        </w:drawing>
      </w:r>
    </w:p>
    <w:p w:rsidR="00531536" w:rsidRDefault="00531536" w:rsidP="00FC1D61">
      <w:pPr>
        <w:jc w:val="center"/>
        <w:rPr>
          <w:rFonts w:ascii="Times New Roman" w:hAnsi="Times New Roman" w:cs="Times New Roman"/>
          <w:b/>
          <w:sz w:val="24"/>
          <w:szCs w:val="24"/>
        </w:rPr>
      </w:pPr>
    </w:p>
    <w:p w:rsidR="00FC1D61" w:rsidRDefault="00531536" w:rsidP="00FC1D61">
      <w:pPr>
        <w:jc w:val="center"/>
        <w:rPr>
          <w:rFonts w:ascii="Times New Roman" w:hAnsi="Times New Roman" w:cs="Times New Roman"/>
          <w:b/>
          <w:sz w:val="24"/>
          <w:szCs w:val="24"/>
        </w:rPr>
      </w:pPr>
      <w:r w:rsidRPr="00531536">
        <w:rPr>
          <w:rFonts w:ascii="Times New Roman" w:hAnsi="Times New Roman" w:cs="Times New Roman"/>
          <w:b/>
          <w:sz w:val="24"/>
          <w:szCs w:val="24"/>
        </w:rPr>
        <w:t>M.L. KING AND HIS SPEECH IN THE 60’S AMERICA</w:t>
      </w:r>
    </w:p>
    <w:p w:rsidR="00531536" w:rsidRPr="00442EFB" w:rsidRDefault="00531536" w:rsidP="00FC1D61">
      <w:pPr>
        <w:jc w:val="center"/>
        <w:rPr>
          <w:rFonts w:ascii="Times New Roman" w:hAnsi="Times New Roman" w:cs="Times New Roman"/>
          <w:b/>
          <w:sz w:val="24"/>
          <w:szCs w:val="24"/>
        </w:rPr>
      </w:pPr>
    </w:p>
    <w:p w:rsidR="00FC1D61" w:rsidRPr="00442EFB" w:rsidRDefault="00FC1D61" w:rsidP="00FC1D61">
      <w:pPr>
        <w:jc w:val="center"/>
        <w:rPr>
          <w:b/>
        </w:rPr>
      </w:pPr>
      <w:r w:rsidRPr="00442EFB">
        <w:rPr>
          <w:rFonts w:ascii="Times New Roman" w:hAnsi="Times New Roman" w:cs="Times New Roman"/>
          <w:b/>
          <w:sz w:val="24"/>
          <w:szCs w:val="24"/>
        </w:rPr>
        <w:t>EMİNE NUR YÜKSEL</w:t>
      </w:r>
    </w:p>
    <w:p w:rsidR="00FC1D61" w:rsidRPr="00442EFB" w:rsidRDefault="00FC1D61" w:rsidP="00FC1D61">
      <w:pPr>
        <w:rPr>
          <w:b/>
        </w:rPr>
      </w:pPr>
    </w:p>
    <w:p w:rsidR="00FC1D61" w:rsidRPr="00442EFB" w:rsidRDefault="00FC1D61" w:rsidP="00FC1D61">
      <w:pPr>
        <w:rPr>
          <w:b/>
        </w:rPr>
      </w:pPr>
    </w:p>
    <w:p w:rsidR="00FC1D61" w:rsidRPr="00442EFB" w:rsidRDefault="00FC1D61" w:rsidP="00FC1D61">
      <w:pPr>
        <w:rPr>
          <w:b/>
        </w:rPr>
      </w:pPr>
      <w:r w:rsidRPr="00442EFB">
        <w:rPr>
          <w:b/>
        </w:rPr>
        <w:t xml:space="preserve"> </w:t>
      </w:r>
    </w:p>
    <w:p w:rsidR="00FC1D61" w:rsidRPr="00442EFB" w:rsidRDefault="00FC1D61" w:rsidP="00FC1D61">
      <w:pPr>
        <w:rPr>
          <w:b/>
        </w:rPr>
      </w:pPr>
    </w:p>
    <w:p w:rsidR="00FC1D61" w:rsidRPr="00442EFB" w:rsidRDefault="00FC1D61" w:rsidP="00FC1D61">
      <w:pPr>
        <w:rPr>
          <w:b/>
        </w:rPr>
      </w:pPr>
    </w:p>
    <w:p w:rsidR="00FC1D61" w:rsidRPr="00442EFB" w:rsidRDefault="00FC1D61" w:rsidP="00FC1D61">
      <w:pPr>
        <w:rPr>
          <w:b/>
        </w:rPr>
      </w:pPr>
    </w:p>
    <w:p w:rsidR="00FC1D61" w:rsidRPr="00442EFB" w:rsidRDefault="00FC1D61" w:rsidP="00FC1D61">
      <w:pPr>
        <w:rPr>
          <w:b/>
        </w:rPr>
      </w:pPr>
    </w:p>
    <w:p w:rsidR="00FC1D61" w:rsidRPr="00442EFB" w:rsidRDefault="00FC1D61" w:rsidP="00FC1D61">
      <w:pPr>
        <w:ind w:left="2832"/>
        <w:rPr>
          <w:rFonts w:ascii="Times New Roman" w:hAnsi="Times New Roman" w:cs="Times New Roman"/>
          <w:b/>
          <w:sz w:val="24"/>
          <w:szCs w:val="24"/>
        </w:rPr>
      </w:pPr>
      <w:r w:rsidRPr="00442EFB">
        <w:rPr>
          <w:rFonts w:ascii="Times New Roman" w:hAnsi="Times New Roman" w:cs="Times New Roman"/>
          <w:b/>
          <w:sz w:val="24"/>
          <w:szCs w:val="24"/>
        </w:rPr>
        <w:t>March 20,</w:t>
      </w:r>
      <w:r w:rsidRPr="00442EFB">
        <w:rPr>
          <w:rFonts w:ascii="Times New Roman" w:hAnsi="Times New Roman" w:cs="Times New Roman"/>
          <w:b/>
          <w:sz w:val="24"/>
          <w:szCs w:val="24"/>
          <w:vertAlign w:val="superscript"/>
        </w:rPr>
        <w:t xml:space="preserve"> </w:t>
      </w:r>
      <w:r w:rsidRPr="00442EFB">
        <w:rPr>
          <w:rFonts w:ascii="Times New Roman" w:hAnsi="Times New Roman" w:cs="Times New Roman"/>
          <w:b/>
          <w:sz w:val="24"/>
          <w:szCs w:val="24"/>
        </w:rPr>
        <w:t>2013</w:t>
      </w:r>
    </w:p>
    <w:p w:rsidR="00FC1D61" w:rsidRPr="00442EFB" w:rsidRDefault="00FC1D61" w:rsidP="00FC1D61">
      <w:pPr>
        <w:ind w:left="2832"/>
        <w:rPr>
          <w:rFonts w:ascii="Times New Roman" w:hAnsi="Times New Roman" w:cs="Times New Roman"/>
          <w:b/>
          <w:sz w:val="24"/>
          <w:szCs w:val="24"/>
        </w:rPr>
      </w:pPr>
    </w:p>
    <w:p w:rsidR="00FC1D61" w:rsidRPr="00442EFB" w:rsidRDefault="00FC1D61" w:rsidP="00FC1D61">
      <w:pPr>
        <w:ind w:left="2832"/>
        <w:rPr>
          <w:rFonts w:ascii="Times New Roman" w:hAnsi="Times New Roman" w:cs="Times New Roman"/>
          <w:b/>
          <w:sz w:val="24"/>
          <w:szCs w:val="24"/>
        </w:rPr>
      </w:pPr>
      <w:r w:rsidRPr="00442EFB">
        <w:rPr>
          <w:rFonts w:ascii="Times New Roman" w:hAnsi="Times New Roman" w:cs="Times New Roman"/>
          <w:b/>
          <w:sz w:val="24"/>
          <w:szCs w:val="24"/>
        </w:rPr>
        <w:t>IDE 112 Academic Writing</w:t>
      </w:r>
    </w:p>
    <w:p w:rsidR="00FC1D61" w:rsidRPr="00442EFB" w:rsidRDefault="00FC1D61" w:rsidP="00FC1D61">
      <w:pPr>
        <w:ind w:left="2832"/>
        <w:rPr>
          <w:rFonts w:ascii="Times New Roman" w:hAnsi="Times New Roman" w:cs="Times New Roman"/>
          <w:b/>
          <w:sz w:val="24"/>
          <w:szCs w:val="24"/>
        </w:rPr>
      </w:pPr>
    </w:p>
    <w:p w:rsidR="00FC1D61" w:rsidRPr="00442EFB" w:rsidRDefault="00FC1D61" w:rsidP="00FC1D61">
      <w:pPr>
        <w:ind w:left="2832"/>
        <w:rPr>
          <w:rFonts w:ascii="Times New Roman" w:hAnsi="Times New Roman" w:cs="Times New Roman"/>
          <w:b/>
          <w:sz w:val="24"/>
          <w:szCs w:val="24"/>
        </w:rPr>
      </w:pPr>
      <w:r w:rsidRPr="00442EFB">
        <w:rPr>
          <w:rFonts w:ascii="Times New Roman" w:hAnsi="Times New Roman" w:cs="Times New Roman"/>
          <w:b/>
          <w:sz w:val="24"/>
          <w:szCs w:val="24"/>
        </w:rPr>
        <w:t>Submitted to</w:t>
      </w:r>
    </w:p>
    <w:p w:rsidR="00FC1D61" w:rsidRPr="00442EFB" w:rsidRDefault="00FC1D61" w:rsidP="00FC1D61">
      <w:pPr>
        <w:ind w:left="2832"/>
        <w:rPr>
          <w:rFonts w:ascii="Times New Roman" w:hAnsi="Times New Roman" w:cs="Times New Roman"/>
          <w:b/>
          <w:sz w:val="24"/>
          <w:szCs w:val="24"/>
        </w:rPr>
      </w:pPr>
    </w:p>
    <w:p w:rsidR="00FC1D61" w:rsidRPr="00FC1D61" w:rsidRDefault="00FC1D61" w:rsidP="00FC1D61">
      <w:pPr>
        <w:ind w:left="2832"/>
        <w:rPr>
          <w:rFonts w:ascii="Times New Roman" w:hAnsi="Times New Roman" w:cs="Times New Roman"/>
          <w:sz w:val="24"/>
          <w:szCs w:val="24"/>
        </w:rPr>
      </w:pPr>
      <w:proofErr w:type="spellStart"/>
      <w:proofErr w:type="gramStart"/>
      <w:r w:rsidRPr="00442EFB">
        <w:rPr>
          <w:rFonts w:ascii="Times New Roman" w:hAnsi="Times New Roman" w:cs="Times New Roman"/>
          <w:b/>
          <w:sz w:val="24"/>
          <w:szCs w:val="24"/>
        </w:rPr>
        <w:t>Yrd</w:t>
      </w:r>
      <w:proofErr w:type="spellEnd"/>
      <w:r w:rsidRPr="00442EFB">
        <w:rPr>
          <w:rFonts w:ascii="Times New Roman" w:hAnsi="Times New Roman" w:cs="Times New Roman"/>
          <w:b/>
          <w:sz w:val="24"/>
          <w:szCs w:val="24"/>
        </w:rPr>
        <w:t>.</w:t>
      </w:r>
      <w:proofErr w:type="gramEnd"/>
      <w:r w:rsidRPr="00442EFB">
        <w:rPr>
          <w:rFonts w:ascii="Times New Roman" w:hAnsi="Times New Roman" w:cs="Times New Roman"/>
          <w:b/>
          <w:sz w:val="24"/>
          <w:szCs w:val="24"/>
        </w:rPr>
        <w:t xml:space="preserve"> </w:t>
      </w:r>
      <w:proofErr w:type="spellStart"/>
      <w:proofErr w:type="gramStart"/>
      <w:r w:rsidRPr="00442EFB">
        <w:rPr>
          <w:rFonts w:ascii="Times New Roman" w:hAnsi="Times New Roman" w:cs="Times New Roman"/>
          <w:b/>
          <w:sz w:val="24"/>
          <w:szCs w:val="24"/>
        </w:rPr>
        <w:t>Doç</w:t>
      </w:r>
      <w:proofErr w:type="spellEnd"/>
      <w:r w:rsidRPr="00442EFB">
        <w:rPr>
          <w:rFonts w:ascii="Times New Roman" w:hAnsi="Times New Roman" w:cs="Times New Roman"/>
          <w:b/>
          <w:sz w:val="24"/>
          <w:szCs w:val="24"/>
        </w:rPr>
        <w:t>.</w:t>
      </w:r>
      <w:proofErr w:type="gramEnd"/>
      <w:r w:rsidRPr="00442EFB">
        <w:rPr>
          <w:rFonts w:ascii="Times New Roman" w:hAnsi="Times New Roman" w:cs="Times New Roman"/>
          <w:b/>
          <w:sz w:val="24"/>
          <w:szCs w:val="24"/>
        </w:rPr>
        <w:t xml:space="preserve"> Dr. </w:t>
      </w:r>
      <w:proofErr w:type="spellStart"/>
      <w:r w:rsidRPr="00442EFB">
        <w:rPr>
          <w:rFonts w:ascii="Times New Roman" w:hAnsi="Times New Roman" w:cs="Times New Roman"/>
          <w:b/>
          <w:sz w:val="24"/>
          <w:szCs w:val="24"/>
        </w:rPr>
        <w:t>Elif</w:t>
      </w:r>
      <w:proofErr w:type="spellEnd"/>
      <w:r w:rsidRPr="00442EFB">
        <w:rPr>
          <w:rFonts w:ascii="Times New Roman" w:hAnsi="Times New Roman" w:cs="Times New Roman"/>
          <w:b/>
          <w:sz w:val="24"/>
          <w:szCs w:val="24"/>
        </w:rPr>
        <w:t xml:space="preserve"> </w:t>
      </w:r>
      <w:proofErr w:type="spellStart"/>
      <w:r w:rsidRPr="00442EFB">
        <w:rPr>
          <w:rFonts w:ascii="Times New Roman" w:hAnsi="Times New Roman" w:cs="Times New Roman"/>
          <w:b/>
          <w:sz w:val="24"/>
          <w:szCs w:val="24"/>
        </w:rPr>
        <w:t>Demirel</w:t>
      </w:r>
      <w:proofErr w:type="spellEnd"/>
    </w:p>
    <w:p w:rsidR="00531536" w:rsidRDefault="00531536" w:rsidP="005845F2">
      <w:pPr>
        <w:rPr>
          <w:rFonts w:ascii="Times New Roman" w:hAnsi="Times New Roman" w:cs="Times New Roman"/>
          <w:b/>
          <w:sz w:val="24"/>
          <w:szCs w:val="24"/>
        </w:rPr>
      </w:pPr>
    </w:p>
    <w:p w:rsidR="00531536" w:rsidRDefault="00531536" w:rsidP="005845F2">
      <w:pPr>
        <w:rPr>
          <w:rFonts w:ascii="Times New Roman" w:hAnsi="Times New Roman" w:cs="Times New Roman"/>
          <w:b/>
          <w:sz w:val="24"/>
          <w:szCs w:val="24"/>
        </w:rPr>
      </w:pPr>
    </w:p>
    <w:p w:rsidR="006B42E3" w:rsidRDefault="006B42E3" w:rsidP="005845F2">
      <w:pPr>
        <w:rPr>
          <w:rFonts w:ascii="Times New Roman" w:hAnsi="Times New Roman" w:cs="Times New Roman"/>
          <w:b/>
          <w:sz w:val="24"/>
          <w:szCs w:val="24"/>
        </w:rPr>
      </w:pPr>
    </w:p>
    <w:p w:rsidR="005845F2" w:rsidRDefault="005845F2" w:rsidP="00A6167A">
      <w:pPr>
        <w:jc w:val="center"/>
        <w:rPr>
          <w:rFonts w:ascii="Times New Roman" w:hAnsi="Times New Roman" w:cs="Times New Roman"/>
          <w:b/>
          <w:sz w:val="24"/>
          <w:szCs w:val="24"/>
        </w:rPr>
        <w:pPrChange w:id="0" w:author="ELİF" w:date="2013-03-21T09:18:00Z">
          <w:pPr/>
        </w:pPrChange>
      </w:pPr>
      <w:r w:rsidRPr="005845F2">
        <w:rPr>
          <w:rFonts w:ascii="Times New Roman" w:hAnsi="Times New Roman" w:cs="Times New Roman"/>
          <w:b/>
          <w:sz w:val="24"/>
          <w:szCs w:val="24"/>
        </w:rPr>
        <w:lastRenderedPageBreak/>
        <w:t>Abstrac</w:t>
      </w:r>
      <w:r>
        <w:rPr>
          <w:rFonts w:ascii="Times New Roman" w:hAnsi="Times New Roman" w:cs="Times New Roman"/>
          <w:b/>
          <w:sz w:val="24"/>
          <w:szCs w:val="24"/>
        </w:rPr>
        <w:t>t</w:t>
      </w:r>
    </w:p>
    <w:p w:rsidR="005845F2" w:rsidRPr="00D97D54" w:rsidRDefault="004F3D31" w:rsidP="00AB3269">
      <w:pPr>
        <w:spacing w:line="312" w:lineRule="auto"/>
        <w:ind w:left="2126"/>
        <w:jc w:val="both"/>
        <w:rPr>
          <w:rFonts w:ascii="Times New Roman" w:hAnsi="Times New Roman" w:cs="Times New Roman"/>
          <w:sz w:val="24"/>
          <w:szCs w:val="24"/>
        </w:rPr>
      </w:pPr>
      <w:r w:rsidRPr="0045190D">
        <w:rPr>
          <w:rFonts w:ascii="Times New Roman" w:hAnsi="Times New Roman" w:cs="Times New Roman"/>
          <w:sz w:val="24"/>
          <w:szCs w:val="24"/>
        </w:rPr>
        <w:t xml:space="preserve">Dr. </w:t>
      </w:r>
      <w:r w:rsidR="005845F2" w:rsidRPr="0045190D">
        <w:rPr>
          <w:rFonts w:ascii="Times New Roman" w:hAnsi="Times New Roman" w:cs="Times New Roman"/>
          <w:sz w:val="24"/>
          <w:szCs w:val="24"/>
        </w:rPr>
        <w:t xml:space="preserve">Martin Luther King, Jr. was one of the important </w:t>
      </w:r>
      <w:proofErr w:type="gramStart"/>
      <w:r w:rsidR="00F21060" w:rsidRPr="0045190D">
        <w:rPr>
          <w:rFonts w:ascii="Times New Roman" w:hAnsi="Times New Roman" w:cs="Times New Roman"/>
          <w:sz w:val="24"/>
          <w:szCs w:val="24"/>
        </w:rPr>
        <w:t>leader</w:t>
      </w:r>
      <w:proofErr w:type="gramEnd"/>
      <w:r w:rsidR="00531536">
        <w:rPr>
          <w:rFonts w:ascii="Times New Roman" w:hAnsi="Times New Roman" w:cs="Times New Roman"/>
          <w:sz w:val="24"/>
          <w:szCs w:val="24"/>
        </w:rPr>
        <w:t xml:space="preserve"> of Afro-American C</w:t>
      </w:r>
      <w:r w:rsidR="005845F2" w:rsidRPr="0045190D">
        <w:rPr>
          <w:rFonts w:ascii="Times New Roman" w:hAnsi="Times New Roman" w:cs="Times New Roman"/>
          <w:sz w:val="24"/>
          <w:szCs w:val="24"/>
        </w:rPr>
        <w:t xml:space="preserve">ivil </w:t>
      </w:r>
      <w:r w:rsidR="00531536">
        <w:rPr>
          <w:rFonts w:ascii="Times New Roman" w:hAnsi="Times New Roman" w:cs="Times New Roman"/>
          <w:sz w:val="24"/>
          <w:szCs w:val="24"/>
        </w:rPr>
        <w:t>Right M</w:t>
      </w:r>
      <w:r w:rsidR="005845F2" w:rsidRPr="0045190D">
        <w:rPr>
          <w:rFonts w:ascii="Times New Roman" w:hAnsi="Times New Roman" w:cs="Times New Roman"/>
          <w:sz w:val="24"/>
          <w:szCs w:val="24"/>
        </w:rPr>
        <w:t xml:space="preserve">ovement in 60’s. This paper </w:t>
      </w:r>
      <w:r w:rsidR="00455FDE" w:rsidRPr="0045190D">
        <w:rPr>
          <w:rFonts w:ascii="Times New Roman" w:hAnsi="Times New Roman" w:cs="Times New Roman"/>
          <w:sz w:val="24"/>
          <w:szCs w:val="24"/>
        </w:rPr>
        <w:t>describes</w:t>
      </w:r>
      <w:r w:rsidR="005845F2" w:rsidRPr="0045190D">
        <w:rPr>
          <w:rFonts w:ascii="Times New Roman" w:hAnsi="Times New Roman" w:cs="Times New Roman"/>
          <w:sz w:val="24"/>
          <w:szCs w:val="24"/>
        </w:rPr>
        <w:t xml:space="preserve"> his personal life, important speech ‘I Have a Dream’ and effects of this speech.</w:t>
      </w:r>
      <w:r w:rsidR="00455FDE" w:rsidRPr="0045190D">
        <w:rPr>
          <w:rFonts w:ascii="Times New Roman" w:hAnsi="Times New Roman" w:cs="Times New Roman"/>
          <w:sz w:val="24"/>
          <w:szCs w:val="24"/>
        </w:rPr>
        <w:t xml:space="preserve"> He was</w:t>
      </w:r>
      <w:r w:rsidR="00B7685D" w:rsidRPr="0045190D">
        <w:rPr>
          <w:rFonts w:ascii="Times New Roman" w:hAnsi="Times New Roman" w:cs="Times New Roman"/>
          <w:sz w:val="24"/>
          <w:szCs w:val="24"/>
        </w:rPr>
        <w:t xml:space="preserve"> an Afro-American Baptist </w:t>
      </w:r>
      <w:r w:rsidR="00531536">
        <w:rPr>
          <w:rFonts w:ascii="Times New Roman" w:hAnsi="Times New Roman" w:cs="Times New Roman"/>
          <w:sz w:val="24"/>
          <w:szCs w:val="24"/>
        </w:rPr>
        <w:t>minister</w:t>
      </w:r>
      <w:r w:rsidR="00B7685D" w:rsidRPr="0045190D">
        <w:rPr>
          <w:rFonts w:ascii="Times New Roman" w:hAnsi="Times New Roman" w:cs="Times New Roman"/>
          <w:sz w:val="24"/>
          <w:szCs w:val="24"/>
        </w:rPr>
        <w:t xml:space="preserve">, </w:t>
      </w:r>
      <w:r w:rsidR="0021630B" w:rsidRPr="0045190D">
        <w:rPr>
          <w:rFonts w:ascii="Times New Roman" w:hAnsi="Times New Roman" w:cs="Times New Roman"/>
          <w:sz w:val="24"/>
          <w:szCs w:val="24"/>
        </w:rPr>
        <w:t>activ</w:t>
      </w:r>
      <w:r w:rsidR="00B7685D" w:rsidRPr="0045190D">
        <w:rPr>
          <w:rFonts w:ascii="Times New Roman" w:hAnsi="Times New Roman" w:cs="Times New Roman"/>
          <w:sz w:val="24"/>
          <w:szCs w:val="24"/>
        </w:rPr>
        <w:t>ist and racial equality advocator. He was fight for right to vote, worker’</w:t>
      </w:r>
      <w:r w:rsidR="00853FE9" w:rsidRPr="0045190D">
        <w:rPr>
          <w:rFonts w:ascii="Times New Roman" w:hAnsi="Times New Roman" w:cs="Times New Roman"/>
          <w:sz w:val="24"/>
          <w:szCs w:val="24"/>
        </w:rPr>
        <w:t>s rights etc..</w:t>
      </w:r>
      <w:r w:rsidR="00B7685D" w:rsidRPr="0045190D">
        <w:rPr>
          <w:rFonts w:ascii="Times New Roman" w:hAnsi="Times New Roman" w:cs="Times New Roman"/>
          <w:sz w:val="24"/>
          <w:szCs w:val="24"/>
        </w:rPr>
        <w:t xml:space="preserve">. </w:t>
      </w:r>
      <w:r w:rsidR="00D97D54">
        <w:rPr>
          <w:rFonts w:ascii="Times New Roman" w:hAnsi="Times New Roman" w:cs="Times New Roman"/>
          <w:sz w:val="24"/>
          <w:szCs w:val="24"/>
        </w:rPr>
        <w:t>He won Nobel Prize on</w:t>
      </w:r>
      <w:r w:rsidR="00D97D54" w:rsidRPr="00D97D54">
        <w:rPr>
          <w:rFonts w:ascii="Arial" w:eastAsia="Times New Roman" w:hAnsi="Arial" w:cs="Arial"/>
          <w:color w:val="000000"/>
          <w:sz w:val="19"/>
          <w:szCs w:val="19"/>
        </w:rPr>
        <w:t xml:space="preserve"> </w:t>
      </w:r>
      <w:r w:rsidR="00D97D54" w:rsidRPr="00D97D54">
        <w:rPr>
          <w:rFonts w:ascii="Times New Roman" w:eastAsia="Times New Roman" w:hAnsi="Times New Roman" w:cs="Times New Roman"/>
          <w:color w:val="000000"/>
          <w:sz w:val="24"/>
          <w:szCs w:val="24"/>
        </w:rPr>
        <w:t>October 14,</w:t>
      </w:r>
      <w:r w:rsidR="000D18EF" w:rsidRPr="0045190D">
        <w:rPr>
          <w:rFonts w:ascii="Times New Roman" w:hAnsi="Times New Roman" w:cs="Times New Roman"/>
          <w:sz w:val="24"/>
          <w:szCs w:val="24"/>
        </w:rPr>
        <w:t xml:space="preserve"> 1964. </w:t>
      </w:r>
      <w:r w:rsidR="00853FE9" w:rsidRPr="0045190D">
        <w:rPr>
          <w:rFonts w:ascii="Times New Roman" w:hAnsi="Times New Roman" w:cs="Times New Roman"/>
          <w:sz w:val="24"/>
          <w:szCs w:val="24"/>
        </w:rPr>
        <w:t xml:space="preserve">He played </w:t>
      </w:r>
      <w:r w:rsidR="00523216" w:rsidRPr="0045190D">
        <w:rPr>
          <w:rFonts w:ascii="Times New Roman" w:hAnsi="Times New Roman" w:cs="Times New Roman"/>
          <w:sz w:val="24"/>
          <w:szCs w:val="24"/>
        </w:rPr>
        <w:t>great part to</w:t>
      </w:r>
      <w:r w:rsidR="00496738" w:rsidRPr="0045190D">
        <w:rPr>
          <w:rFonts w:ascii="Times New Roman" w:hAnsi="Times New Roman" w:cs="Times New Roman"/>
          <w:sz w:val="24"/>
          <w:szCs w:val="24"/>
        </w:rPr>
        <w:t xml:space="preserve"> established South</w:t>
      </w:r>
      <w:r w:rsidR="00531536">
        <w:rPr>
          <w:rFonts w:ascii="Times New Roman" w:hAnsi="Times New Roman" w:cs="Times New Roman"/>
          <w:sz w:val="24"/>
          <w:szCs w:val="24"/>
        </w:rPr>
        <w:t>ern</w:t>
      </w:r>
      <w:r w:rsidR="00496738" w:rsidRPr="0045190D">
        <w:rPr>
          <w:rFonts w:ascii="Times New Roman" w:hAnsi="Times New Roman" w:cs="Times New Roman"/>
          <w:sz w:val="24"/>
          <w:szCs w:val="24"/>
        </w:rPr>
        <w:t xml:space="preserve"> Christian Leadership Conference </w:t>
      </w:r>
      <w:r w:rsidR="00496738" w:rsidRPr="0045190D">
        <w:rPr>
          <w:rFonts w:ascii="Times New Roman" w:eastAsia="Times New Roman" w:hAnsi="Times New Roman" w:cs="Times New Roman"/>
          <w:color w:val="000000"/>
          <w:sz w:val="24"/>
          <w:szCs w:val="24"/>
        </w:rPr>
        <w:t>(SCLC)</w:t>
      </w:r>
      <w:r w:rsidR="00853FE9" w:rsidRPr="0045190D">
        <w:rPr>
          <w:rFonts w:ascii="Times New Roman" w:hAnsi="Times New Roman" w:cs="Times New Roman"/>
          <w:sz w:val="24"/>
          <w:szCs w:val="24"/>
        </w:rPr>
        <w:t xml:space="preserve">. </w:t>
      </w:r>
      <w:r w:rsidR="00B7685D" w:rsidRPr="0045190D">
        <w:rPr>
          <w:rFonts w:ascii="Times New Roman" w:hAnsi="Times New Roman" w:cs="Times New Roman"/>
          <w:sz w:val="24"/>
          <w:szCs w:val="24"/>
        </w:rPr>
        <w:t>He made an ‘I Have a Dream’ speech</w:t>
      </w:r>
      <w:r w:rsidR="00853FE9" w:rsidRPr="0045190D">
        <w:rPr>
          <w:rFonts w:ascii="Times New Roman" w:hAnsi="Times New Roman" w:cs="Times New Roman"/>
          <w:sz w:val="24"/>
          <w:szCs w:val="24"/>
        </w:rPr>
        <w:t xml:space="preserve"> in 1963</w:t>
      </w:r>
      <w:r w:rsidR="00B7685D" w:rsidRPr="0045190D">
        <w:rPr>
          <w:rFonts w:ascii="Times New Roman" w:hAnsi="Times New Roman" w:cs="Times New Roman"/>
          <w:sz w:val="24"/>
          <w:szCs w:val="24"/>
        </w:rPr>
        <w:t xml:space="preserve"> </w:t>
      </w:r>
      <w:r w:rsidR="00853FE9" w:rsidRPr="0045190D">
        <w:rPr>
          <w:rFonts w:ascii="Times New Roman" w:hAnsi="Times New Roman" w:cs="Times New Roman"/>
          <w:sz w:val="24"/>
          <w:szCs w:val="24"/>
        </w:rPr>
        <w:t>in front of the Lincoln M</w:t>
      </w:r>
      <w:r w:rsidR="0014120C">
        <w:rPr>
          <w:rFonts w:ascii="Times New Roman" w:hAnsi="Times New Roman" w:cs="Times New Roman"/>
          <w:sz w:val="24"/>
          <w:szCs w:val="24"/>
        </w:rPr>
        <w:t>emorial</w:t>
      </w:r>
      <w:r w:rsidR="00853FE9" w:rsidRPr="0045190D">
        <w:rPr>
          <w:rFonts w:ascii="Times New Roman" w:hAnsi="Times New Roman" w:cs="Times New Roman"/>
          <w:sz w:val="24"/>
          <w:szCs w:val="24"/>
        </w:rPr>
        <w:t xml:space="preserve">. </w:t>
      </w:r>
      <w:r w:rsidR="00652C46" w:rsidRPr="0045190D">
        <w:rPr>
          <w:rFonts w:ascii="Times New Roman" w:hAnsi="Times New Roman" w:cs="Times New Roman"/>
          <w:sz w:val="24"/>
          <w:szCs w:val="24"/>
        </w:rPr>
        <w:t xml:space="preserve">This speech </w:t>
      </w:r>
      <w:r w:rsidRPr="0045190D">
        <w:rPr>
          <w:rFonts w:ascii="Times New Roman" w:hAnsi="Times New Roman" w:cs="Times New Roman"/>
          <w:sz w:val="24"/>
          <w:szCs w:val="24"/>
        </w:rPr>
        <w:t>had</w:t>
      </w:r>
      <w:r w:rsidR="00652C46" w:rsidRPr="0045190D">
        <w:rPr>
          <w:rFonts w:ascii="Times New Roman" w:hAnsi="Times New Roman" w:cs="Times New Roman"/>
          <w:sz w:val="24"/>
          <w:szCs w:val="24"/>
        </w:rPr>
        <w:t xml:space="preserve"> a great </w:t>
      </w:r>
      <w:r w:rsidRPr="0045190D">
        <w:rPr>
          <w:rFonts w:ascii="Times New Roman" w:hAnsi="Times New Roman" w:cs="Times New Roman"/>
          <w:sz w:val="24"/>
          <w:szCs w:val="24"/>
        </w:rPr>
        <w:t>effect on people.</w:t>
      </w:r>
      <w:r w:rsidR="00DB02F2" w:rsidRPr="0045190D">
        <w:rPr>
          <w:rFonts w:ascii="Times New Roman" w:hAnsi="Times New Roman" w:cs="Times New Roman"/>
          <w:sz w:val="24"/>
          <w:szCs w:val="24"/>
        </w:rPr>
        <w:t xml:space="preserve"> After that </w:t>
      </w:r>
      <w:r w:rsidR="00B97023" w:rsidRPr="0045190D">
        <w:rPr>
          <w:rFonts w:ascii="Times New Roman" w:hAnsi="Times New Roman" w:cs="Times New Roman"/>
          <w:sz w:val="24"/>
          <w:szCs w:val="24"/>
        </w:rPr>
        <w:t>speech,</w:t>
      </w:r>
      <w:r w:rsidR="00DB02F2" w:rsidRPr="0045190D">
        <w:rPr>
          <w:rFonts w:ascii="Times New Roman" w:hAnsi="Times New Roman" w:cs="Times New Roman"/>
          <w:sz w:val="24"/>
          <w:szCs w:val="24"/>
        </w:rPr>
        <w:t xml:space="preserve"> especially</w:t>
      </w:r>
      <w:r w:rsidRPr="0045190D">
        <w:rPr>
          <w:rFonts w:ascii="Times New Roman" w:hAnsi="Times New Roman" w:cs="Times New Roman"/>
          <w:sz w:val="24"/>
          <w:szCs w:val="24"/>
        </w:rPr>
        <w:t xml:space="preserve"> </w:t>
      </w:r>
      <w:r w:rsidR="00B97023" w:rsidRPr="0045190D">
        <w:rPr>
          <w:rFonts w:ascii="Times New Roman" w:hAnsi="Times New Roman" w:cs="Times New Roman"/>
          <w:sz w:val="24"/>
          <w:szCs w:val="24"/>
        </w:rPr>
        <w:t xml:space="preserve">Afro-American people started to fight for their rights. </w:t>
      </w:r>
      <w:r w:rsidR="00804E25" w:rsidRPr="0045190D">
        <w:rPr>
          <w:rFonts w:ascii="Times New Roman" w:hAnsi="Times New Roman" w:cs="Times New Roman"/>
          <w:sz w:val="24"/>
          <w:szCs w:val="24"/>
        </w:rPr>
        <w:t>April 4</w:t>
      </w:r>
      <w:r w:rsidR="00804E25" w:rsidRPr="0045190D">
        <w:rPr>
          <w:rFonts w:ascii="Times New Roman" w:hAnsi="Times New Roman" w:cs="Times New Roman"/>
          <w:sz w:val="24"/>
          <w:szCs w:val="24"/>
          <w:vertAlign w:val="superscript"/>
        </w:rPr>
        <w:t>th</w:t>
      </w:r>
      <w:r w:rsidR="00804E25" w:rsidRPr="0045190D">
        <w:rPr>
          <w:rFonts w:ascii="Times New Roman" w:hAnsi="Times New Roman" w:cs="Times New Roman"/>
          <w:sz w:val="24"/>
          <w:szCs w:val="24"/>
        </w:rPr>
        <w:t xml:space="preserve"> 1968 when </w:t>
      </w:r>
      <w:r w:rsidR="000D18EF" w:rsidRPr="0045190D">
        <w:rPr>
          <w:rFonts w:ascii="Times New Roman" w:hAnsi="Times New Roman" w:cs="Times New Roman"/>
          <w:sz w:val="24"/>
          <w:szCs w:val="24"/>
        </w:rPr>
        <w:t>he was in Memphis to supported a strike, he killed</w:t>
      </w:r>
      <w:r w:rsidR="00804E25" w:rsidRPr="0045190D">
        <w:rPr>
          <w:rFonts w:ascii="Times New Roman" w:hAnsi="Times New Roman" w:cs="Times New Roman"/>
          <w:sz w:val="24"/>
          <w:szCs w:val="24"/>
        </w:rPr>
        <w:t xml:space="preserve"> by </w:t>
      </w:r>
      <w:r w:rsidR="00804E25" w:rsidRPr="0045190D">
        <w:rPr>
          <w:rFonts w:ascii="Times New Roman" w:eastAsia="Times New Roman" w:hAnsi="Times New Roman" w:cs="Times New Roman"/>
          <w:sz w:val="24"/>
          <w:szCs w:val="24"/>
        </w:rPr>
        <w:t>James Earl Ray</w:t>
      </w:r>
      <w:r w:rsidR="00804E25" w:rsidRPr="0045190D">
        <w:rPr>
          <w:rFonts w:ascii="Times New Roman" w:hAnsi="Times New Roman" w:cs="Times New Roman"/>
          <w:sz w:val="24"/>
          <w:szCs w:val="24"/>
        </w:rPr>
        <w:t>.</w:t>
      </w:r>
      <w:r w:rsidR="00D97D54">
        <w:rPr>
          <w:rFonts w:ascii="Times New Roman" w:hAnsi="Times New Roman" w:cs="Times New Roman"/>
          <w:sz w:val="24"/>
          <w:szCs w:val="24"/>
        </w:rPr>
        <w:t xml:space="preserve"> </w:t>
      </w:r>
      <w:r w:rsidR="00D97D54" w:rsidRPr="00D97D54">
        <w:rPr>
          <w:rFonts w:ascii="Times New Roman" w:eastAsia="Times New Roman" w:hAnsi="Times New Roman" w:cs="Times New Roman"/>
          <w:sz w:val="24"/>
          <w:szCs w:val="24"/>
        </w:rPr>
        <w:t xml:space="preserve">Martin Luther King, Jr. </w:t>
      </w:r>
      <w:proofErr w:type="spellStart"/>
      <w:r w:rsidR="00D97D54" w:rsidRPr="00D97D54">
        <w:rPr>
          <w:rFonts w:ascii="Times New Roman" w:eastAsia="Times New Roman" w:hAnsi="Times New Roman" w:cs="Times New Roman"/>
          <w:sz w:val="24"/>
          <w:szCs w:val="24"/>
        </w:rPr>
        <w:t>Day</w:t>
      </w:r>
      <w:proofErr w:type="spellEnd"/>
      <w:r w:rsidR="00D97D54">
        <w:rPr>
          <w:rFonts w:ascii="Times New Roman" w:eastAsia="Times New Roman" w:hAnsi="Times New Roman" w:cs="Times New Roman"/>
          <w:sz w:val="24"/>
          <w:szCs w:val="24"/>
        </w:rPr>
        <w:t xml:space="preserve"> </w:t>
      </w:r>
      <w:proofErr w:type="spellStart"/>
      <w:r w:rsidR="00D97D54" w:rsidRPr="00D97D54">
        <w:rPr>
          <w:rFonts w:ascii="Times New Roman" w:eastAsia="Times New Roman" w:hAnsi="Times New Roman" w:cs="Times New Roman"/>
          <w:sz w:val="24"/>
          <w:szCs w:val="24"/>
        </w:rPr>
        <w:t>was</w:t>
      </w:r>
      <w:proofErr w:type="spellEnd"/>
      <w:r w:rsidR="00D97D54" w:rsidRPr="00D97D54">
        <w:rPr>
          <w:rFonts w:ascii="Times New Roman" w:eastAsia="Times New Roman" w:hAnsi="Times New Roman" w:cs="Times New Roman"/>
          <w:sz w:val="24"/>
          <w:szCs w:val="24"/>
        </w:rPr>
        <w:t xml:space="preserve"> </w:t>
      </w:r>
      <w:proofErr w:type="spellStart"/>
      <w:r w:rsidR="00D97D54" w:rsidRPr="00D97D54">
        <w:rPr>
          <w:rFonts w:ascii="Times New Roman" w:eastAsia="Times New Roman" w:hAnsi="Times New Roman" w:cs="Times New Roman"/>
          <w:sz w:val="24"/>
          <w:szCs w:val="24"/>
        </w:rPr>
        <w:t>established</w:t>
      </w:r>
      <w:proofErr w:type="spellEnd"/>
      <w:r w:rsidR="00D97D54" w:rsidRPr="00D97D54">
        <w:rPr>
          <w:rFonts w:ascii="Times New Roman" w:eastAsia="Times New Roman" w:hAnsi="Times New Roman" w:cs="Times New Roman"/>
          <w:sz w:val="24"/>
          <w:szCs w:val="24"/>
        </w:rPr>
        <w:t xml:space="preserve"> as a U.S. federal </w:t>
      </w:r>
      <w:proofErr w:type="spellStart"/>
      <w:r w:rsidR="00D97D54" w:rsidRPr="00D97D54">
        <w:rPr>
          <w:rFonts w:ascii="Times New Roman" w:eastAsia="Times New Roman" w:hAnsi="Times New Roman" w:cs="Times New Roman"/>
          <w:sz w:val="24"/>
          <w:szCs w:val="24"/>
        </w:rPr>
        <w:t>holiday</w:t>
      </w:r>
      <w:proofErr w:type="spellEnd"/>
      <w:r w:rsidR="00D97D54" w:rsidRPr="00D97D54">
        <w:rPr>
          <w:rFonts w:ascii="Times New Roman" w:eastAsia="Times New Roman" w:hAnsi="Times New Roman" w:cs="Times New Roman"/>
          <w:sz w:val="24"/>
          <w:szCs w:val="24"/>
        </w:rPr>
        <w:t> in 1986.</w:t>
      </w:r>
      <w:r w:rsidR="003F39E4" w:rsidRPr="00D97D54">
        <w:rPr>
          <w:rFonts w:ascii="Times New Roman" w:hAnsi="Times New Roman" w:cs="Times New Roman"/>
          <w:sz w:val="24"/>
          <w:szCs w:val="24"/>
        </w:rPr>
        <w:t xml:space="preserve"> </w:t>
      </w:r>
      <w:r w:rsidR="00BF0D3F" w:rsidRPr="00D97D54">
        <w:rPr>
          <w:rFonts w:ascii="Times New Roman" w:hAnsi="Times New Roman" w:cs="Times New Roman"/>
          <w:sz w:val="24"/>
          <w:szCs w:val="24"/>
        </w:rPr>
        <w:tab/>
      </w:r>
    </w:p>
    <w:p w:rsidR="0045190D" w:rsidDel="00A6167A" w:rsidRDefault="00A6167A" w:rsidP="0045190D">
      <w:pPr>
        <w:spacing w:line="324" w:lineRule="auto"/>
        <w:jc w:val="both"/>
        <w:rPr>
          <w:del w:id="1" w:author="ELİF" w:date="2013-03-21T09:19:00Z"/>
          <w:rFonts w:ascii="Times New Roman" w:hAnsi="Times New Roman" w:cs="Times New Roman"/>
        </w:rPr>
      </w:pPr>
      <w:ins w:id="2" w:author="ELİF" w:date="2013-03-21T09:19:00Z">
        <w:r>
          <w:rPr>
            <w:rFonts w:ascii="Times New Roman" w:hAnsi="Times New Roman" w:cs="Times New Roman"/>
          </w:rPr>
          <w:tab/>
        </w:r>
        <w:r>
          <w:rPr>
            <w:rFonts w:ascii="Times New Roman" w:hAnsi="Times New Roman" w:cs="Times New Roman"/>
          </w:rPr>
          <w:tab/>
        </w:r>
        <w:r>
          <w:rPr>
            <w:rFonts w:ascii="Times New Roman" w:hAnsi="Times New Roman" w:cs="Times New Roman"/>
          </w:rPr>
          <w:tab/>
        </w:r>
      </w:ins>
    </w:p>
    <w:p w:rsidR="0045190D" w:rsidRPr="0045190D" w:rsidRDefault="0045190D" w:rsidP="0045190D">
      <w:pPr>
        <w:spacing w:line="324" w:lineRule="auto"/>
        <w:jc w:val="both"/>
        <w:rPr>
          <w:rFonts w:ascii="Times New Roman" w:hAnsi="Times New Roman" w:cs="Times New Roman"/>
          <w:sz w:val="24"/>
          <w:szCs w:val="24"/>
        </w:rPr>
      </w:pPr>
      <w:proofErr w:type="spellStart"/>
      <w:r w:rsidRPr="0045190D">
        <w:rPr>
          <w:rFonts w:ascii="Times New Roman" w:hAnsi="Times New Roman" w:cs="Times New Roman"/>
          <w:b/>
          <w:sz w:val="24"/>
          <w:szCs w:val="24"/>
        </w:rPr>
        <w:t>Key</w:t>
      </w:r>
      <w:proofErr w:type="spellEnd"/>
      <w:r w:rsidRPr="0045190D">
        <w:rPr>
          <w:rFonts w:ascii="Times New Roman" w:hAnsi="Times New Roman" w:cs="Times New Roman"/>
          <w:b/>
          <w:sz w:val="24"/>
          <w:szCs w:val="24"/>
        </w:rPr>
        <w:t xml:space="preserve"> </w:t>
      </w:r>
      <w:proofErr w:type="spellStart"/>
      <w:r w:rsidRPr="0045190D">
        <w:rPr>
          <w:rFonts w:ascii="Times New Roman" w:hAnsi="Times New Roman" w:cs="Times New Roman"/>
          <w:b/>
          <w:sz w:val="24"/>
          <w:szCs w:val="24"/>
        </w:rPr>
        <w:t>Words</w:t>
      </w:r>
      <w:proofErr w:type="spellEnd"/>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 xml:space="preserve">I </w:t>
      </w:r>
      <w:proofErr w:type="spellStart"/>
      <w:r>
        <w:rPr>
          <w:rFonts w:ascii="Times New Roman" w:hAnsi="Times New Roman" w:cs="Times New Roman"/>
          <w:sz w:val="24"/>
          <w:szCs w:val="24"/>
        </w:rPr>
        <w:t>Have</w:t>
      </w:r>
      <w:proofErr w:type="spellEnd"/>
      <w:r>
        <w:rPr>
          <w:rFonts w:ascii="Times New Roman" w:hAnsi="Times New Roman" w:cs="Times New Roman"/>
          <w:sz w:val="24"/>
          <w:szCs w:val="24"/>
        </w:rPr>
        <w:t xml:space="preserve"> a Dream, Effects of </w:t>
      </w:r>
      <w:r w:rsidRPr="0045190D">
        <w:rPr>
          <w:rFonts w:ascii="Times New Roman" w:hAnsi="Times New Roman" w:cs="Times New Roman"/>
          <w:sz w:val="24"/>
          <w:szCs w:val="24"/>
        </w:rPr>
        <w:t>I Have a Dream</w:t>
      </w:r>
      <w:r>
        <w:rPr>
          <w:rFonts w:ascii="Times New Roman" w:hAnsi="Times New Roman" w:cs="Times New Roman"/>
          <w:sz w:val="24"/>
          <w:szCs w:val="24"/>
        </w:rPr>
        <w:t>, Martin Luther King</w:t>
      </w:r>
    </w:p>
    <w:p w:rsidR="00804E25" w:rsidRDefault="00804E25" w:rsidP="00804E25">
      <w:pPr>
        <w:spacing w:line="324" w:lineRule="auto"/>
        <w:jc w:val="both"/>
        <w:rPr>
          <w:ins w:id="3" w:author="ELİF" w:date="2013-03-21T09:19:00Z"/>
          <w:rFonts w:ascii="Times New Roman" w:hAnsi="Times New Roman" w:cs="Times New Roman"/>
          <w:sz w:val="24"/>
          <w:szCs w:val="24"/>
        </w:rPr>
      </w:pPr>
    </w:p>
    <w:p w:rsidR="00A6167A" w:rsidRDefault="00A6167A" w:rsidP="00804E25">
      <w:pPr>
        <w:spacing w:line="324" w:lineRule="auto"/>
        <w:jc w:val="both"/>
        <w:rPr>
          <w:ins w:id="4" w:author="ELİF" w:date="2013-03-21T09:19:00Z"/>
          <w:rFonts w:ascii="Times New Roman" w:hAnsi="Times New Roman" w:cs="Times New Roman"/>
          <w:sz w:val="24"/>
          <w:szCs w:val="24"/>
        </w:rPr>
      </w:pPr>
    </w:p>
    <w:p w:rsidR="00A6167A" w:rsidRDefault="00A6167A" w:rsidP="00804E25">
      <w:pPr>
        <w:spacing w:line="324" w:lineRule="auto"/>
        <w:jc w:val="both"/>
        <w:rPr>
          <w:ins w:id="5" w:author="ELİF" w:date="2013-03-21T09:19:00Z"/>
          <w:rFonts w:ascii="Times New Roman" w:hAnsi="Times New Roman" w:cs="Times New Roman"/>
          <w:sz w:val="24"/>
          <w:szCs w:val="24"/>
        </w:rPr>
      </w:pPr>
    </w:p>
    <w:p w:rsidR="00A6167A" w:rsidRDefault="00A6167A" w:rsidP="00804E25">
      <w:pPr>
        <w:spacing w:line="324" w:lineRule="auto"/>
        <w:jc w:val="both"/>
        <w:rPr>
          <w:ins w:id="6" w:author="ELİF" w:date="2013-03-21T09:19:00Z"/>
          <w:rFonts w:ascii="Times New Roman" w:hAnsi="Times New Roman" w:cs="Times New Roman"/>
          <w:sz w:val="24"/>
          <w:szCs w:val="24"/>
        </w:rPr>
      </w:pPr>
    </w:p>
    <w:p w:rsidR="00A6167A" w:rsidRDefault="00A6167A" w:rsidP="00804E25">
      <w:pPr>
        <w:spacing w:line="324" w:lineRule="auto"/>
        <w:jc w:val="both"/>
        <w:rPr>
          <w:ins w:id="7" w:author="ELİF" w:date="2013-03-21T09:19:00Z"/>
          <w:rFonts w:ascii="Times New Roman" w:hAnsi="Times New Roman" w:cs="Times New Roman"/>
          <w:sz w:val="24"/>
          <w:szCs w:val="24"/>
        </w:rPr>
      </w:pPr>
    </w:p>
    <w:p w:rsidR="00A6167A" w:rsidRDefault="00A6167A" w:rsidP="00804E25">
      <w:pPr>
        <w:spacing w:line="324" w:lineRule="auto"/>
        <w:jc w:val="both"/>
        <w:rPr>
          <w:ins w:id="8" w:author="ELİF" w:date="2013-03-21T09:19:00Z"/>
          <w:rFonts w:ascii="Times New Roman" w:hAnsi="Times New Roman" w:cs="Times New Roman"/>
          <w:sz w:val="24"/>
          <w:szCs w:val="24"/>
        </w:rPr>
      </w:pPr>
    </w:p>
    <w:p w:rsidR="00A6167A" w:rsidRDefault="00A6167A" w:rsidP="00804E25">
      <w:pPr>
        <w:spacing w:line="324" w:lineRule="auto"/>
        <w:jc w:val="both"/>
        <w:rPr>
          <w:ins w:id="9" w:author="ELİF" w:date="2013-03-21T09:19:00Z"/>
          <w:rFonts w:ascii="Times New Roman" w:hAnsi="Times New Roman" w:cs="Times New Roman"/>
          <w:sz w:val="24"/>
          <w:szCs w:val="24"/>
        </w:rPr>
      </w:pPr>
    </w:p>
    <w:p w:rsidR="00A6167A" w:rsidRDefault="00A6167A" w:rsidP="00804E25">
      <w:pPr>
        <w:spacing w:line="324" w:lineRule="auto"/>
        <w:jc w:val="both"/>
        <w:rPr>
          <w:ins w:id="10" w:author="ELİF" w:date="2013-03-21T09:19:00Z"/>
          <w:rFonts w:ascii="Times New Roman" w:hAnsi="Times New Roman" w:cs="Times New Roman"/>
          <w:sz w:val="24"/>
          <w:szCs w:val="24"/>
        </w:rPr>
      </w:pPr>
    </w:p>
    <w:p w:rsidR="00A6167A" w:rsidRDefault="00A6167A" w:rsidP="00804E25">
      <w:pPr>
        <w:spacing w:line="324" w:lineRule="auto"/>
        <w:jc w:val="both"/>
        <w:rPr>
          <w:ins w:id="11" w:author="ELİF" w:date="2013-03-21T09:19:00Z"/>
          <w:rFonts w:ascii="Times New Roman" w:hAnsi="Times New Roman" w:cs="Times New Roman"/>
          <w:sz w:val="24"/>
          <w:szCs w:val="24"/>
        </w:rPr>
      </w:pPr>
    </w:p>
    <w:p w:rsidR="00A6167A" w:rsidRDefault="00A6167A" w:rsidP="00804E25">
      <w:pPr>
        <w:spacing w:line="324" w:lineRule="auto"/>
        <w:jc w:val="both"/>
        <w:rPr>
          <w:ins w:id="12" w:author="ELİF" w:date="2013-03-21T09:19:00Z"/>
          <w:rFonts w:ascii="Times New Roman" w:hAnsi="Times New Roman" w:cs="Times New Roman"/>
          <w:sz w:val="24"/>
          <w:szCs w:val="24"/>
        </w:rPr>
      </w:pPr>
    </w:p>
    <w:p w:rsidR="00A6167A" w:rsidRDefault="00A6167A" w:rsidP="00804E25">
      <w:pPr>
        <w:spacing w:line="324" w:lineRule="auto"/>
        <w:jc w:val="both"/>
        <w:rPr>
          <w:ins w:id="13" w:author="ELİF" w:date="2013-03-21T09:19:00Z"/>
          <w:rFonts w:ascii="Times New Roman" w:hAnsi="Times New Roman" w:cs="Times New Roman"/>
          <w:sz w:val="24"/>
          <w:szCs w:val="24"/>
        </w:rPr>
      </w:pPr>
    </w:p>
    <w:p w:rsidR="00A6167A" w:rsidRDefault="00A6167A" w:rsidP="00804E25">
      <w:pPr>
        <w:spacing w:line="324" w:lineRule="auto"/>
        <w:jc w:val="both"/>
        <w:rPr>
          <w:ins w:id="14" w:author="ELİF" w:date="2013-03-21T09:19:00Z"/>
          <w:rFonts w:ascii="Times New Roman" w:hAnsi="Times New Roman" w:cs="Times New Roman"/>
          <w:sz w:val="24"/>
          <w:szCs w:val="24"/>
        </w:rPr>
      </w:pPr>
    </w:p>
    <w:p w:rsidR="00A6167A" w:rsidRDefault="00A6167A" w:rsidP="00804E25">
      <w:pPr>
        <w:spacing w:line="324" w:lineRule="auto"/>
        <w:jc w:val="both"/>
        <w:rPr>
          <w:ins w:id="15" w:author="ELİF" w:date="2013-03-21T09:19:00Z"/>
          <w:rFonts w:ascii="Times New Roman" w:hAnsi="Times New Roman" w:cs="Times New Roman"/>
          <w:sz w:val="24"/>
          <w:szCs w:val="24"/>
        </w:rPr>
      </w:pPr>
    </w:p>
    <w:p w:rsidR="00A6167A" w:rsidDel="00A6167A" w:rsidRDefault="00A6167A" w:rsidP="00804E25">
      <w:pPr>
        <w:spacing w:line="324" w:lineRule="auto"/>
        <w:jc w:val="both"/>
        <w:rPr>
          <w:del w:id="16" w:author="ELİF" w:date="2013-03-21T09:19:00Z"/>
          <w:rFonts w:ascii="Times New Roman" w:hAnsi="Times New Roman" w:cs="Times New Roman"/>
          <w:sz w:val="24"/>
          <w:szCs w:val="24"/>
        </w:rPr>
      </w:pPr>
    </w:p>
    <w:p w:rsidR="006B42E3" w:rsidRDefault="00AA6C22" w:rsidP="00804E25">
      <w:pPr>
        <w:spacing w:line="324" w:lineRule="auto"/>
        <w:jc w:val="both"/>
        <w:rPr>
          <w:rFonts w:ascii="Times New Roman" w:hAnsi="Times New Roman" w:cs="Times New Roman"/>
          <w:b/>
          <w:sz w:val="24"/>
          <w:szCs w:val="24"/>
        </w:rPr>
      </w:pPr>
      <w:commentRangeStart w:id="17"/>
      <w:proofErr w:type="spellStart"/>
      <w:r>
        <w:rPr>
          <w:rFonts w:ascii="Times New Roman" w:hAnsi="Times New Roman" w:cs="Times New Roman"/>
          <w:b/>
          <w:sz w:val="24"/>
          <w:szCs w:val="24"/>
        </w:rPr>
        <w:t>Introduction</w:t>
      </w:r>
      <w:commentRangeEnd w:id="17"/>
      <w:proofErr w:type="spellEnd"/>
      <w:r w:rsidR="00A6167A">
        <w:rPr>
          <w:rStyle w:val="AklamaBavurusu"/>
        </w:rPr>
        <w:commentReference w:id="17"/>
      </w:r>
      <w:r>
        <w:rPr>
          <w:rFonts w:ascii="Times New Roman" w:hAnsi="Times New Roman" w:cs="Times New Roman"/>
          <w:b/>
          <w:sz w:val="24"/>
          <w:szCs w:val="24"/>
        </w:rPr>
        <w:t xml:space="preserve"> </w:t>
      </w:r>
    </w:p>
    <w:p w:rsidR="001A6BCE" w:rsidRDefault="001A6BCE" w:rsidP="00AA6C22">
      <w:pPr>
        <w:spacing w:line="324" w:lineRule="auto"/>
        <w:jc w:val="both"/>
        <w:rPr>
          <w:rFonts w:ascii="Times New Roman" w:hAnsi="Times New Roman" w:cs="Times New Roman"/>
          <w:sz w:val="24"/>
          <w:szCs w:val="24"/>
        </w:rPr>
        <w:sectPr w:rsidR="001A6BCE" w:rsidSect="005845F2">
          <w:pgSz w:w="11906" w:h="16838"/>
          <w:pgMar w:top="1417" w:right="1417" w:bottom="1417" w:left="1417" w:header="708" w:footer="708" w:gutter="0"/>
          <w:cols w:space="708"/>
          <w:docGrid w:linePitch="360"/>
        </w:sectPr>
      </w:pPr>
    </w:p>
    <w:p w:rsidR="00FC1D61" w:rsidRPr="00AB3269" w:rsidRDefault="00531536" w:rsidP="00AB3269">
      <w:pPr>
        <w:spacing w:line="312" w:lineRule="auto"/>
        <w:ind w:firstLine="708"/>
        <w:rPr>
          <w:rFonts w:ascii="Times New Roman" w:eastAsia="Times New Roman" w:hAnsi="Times New Roman" w:cs="Times New Roman"/>
          <w:color w:val="000000"/>
          <w:sz w:val="24"/>
          <w:szCs w:val="24"/>
        </w:rPr>
      </w:pPr>
      <w:r w:rsidRPr="00AB3269">
        <w:rPr>
          <w:rFonts w:ascii="Times New Roman" w:hAnsi="Times New Roman" w:cs="Times New Roman"/>
          <w:sz w:val="24"/>
          <w:szCs w:val="24"/>
        </w:rPr>
        <w:lastRenderedPageBreak/>
        <w:t xml:space="preserve">Afro-American </w:t>
      </w:r>
      <w:r w:rsidR="00F21060" w:rsidRPr="00AB3269">
        <w:rPr>
          <w:rFonts w:ascii="Times New Roman" w:hAnsi="Times New Roman" w:cs="Times New Roman"/>
          <w:sz w:val="24"/>
          <w:szCs w:val="24"/>
        </w:rPr>
        <w:t xml:space="preserve">Civil </w:t>
      </w:r>
      <w:proofErr w:type="spellStart"/>
      <w:r w:rsidR="00F21060" w:rsidRPr="00AB3269">
        <w:rPr>
          <w:rFonts w:ascii="Times New Roman" w:hAnsi="Times New Roman" w:cs="Times New Roman"/>
          <w:sz w:val="24"/>
          <w:szCs w:val="24"/>
        </w:rPr>
        <w:t>Rights</w:t>
      </w:r>
      <w:proofErr w:type="spellEnd"/>
      <w:r w:rsidR="00F21060" w:rsidRPr="00AB3269">
        <w:rPr>
          <w:rFonts w:ascii="Times New Roman" w:hAnsi="Times New Roman" w:cs="Times New Roman"/>
          <w:sz w:val="24"/>
          <w:szCs w:val="24"/>
        </w:rPr>
        <w:t xml:space="preserve"> </w:t>
      </w:r>
      <w:proofErr w:type="spellStart"/>
      <w:r w:rsidR="00F21060" w:rsidRPr="00AB3269">
        <w:rPr>
          <w:rFonts w:ascii="Times New Roman" w:hAnsi="Times New Roman" w:cs="Times New Roman"/>
          <w:sz w:val="24"/>
          <w:szCs w:val="24"/>
        </w:rPr>
        <w:t>Mov</w:t>
      </w:r>
      <w:r w:rsidR="00B97023" w:rsidRPr="00AB3269">
        <w:rPr>
          <w:rFonts w:ascii="Times New Roman" w:hAnsi="Times New Roman" w:cs="Times New Roman"/>
          <w:sz w:val="24"/>
          <w:szCs w:val="24"/>
        </w:rPr>
        <w:t>ement</w:t>
      </w:r>
      <w:proofErr w:type="spellEnd"/>
      <w:r w:rsidR="00B97023" w:rsidRPr="00AB3269">
        <w:rPr>
          <w:rFonts w:ascii="Times New Roman" w:hAnsi="Times New Roman" w:cs="Times New Roman"/>
          <w:sz w:val="24"/>
          <w:szCs w:val="24"/>
        </w:rPr>
        <w:t xml:space="preserve"> </w:t>
      </w:r>
      <w:proofErr w:type="spellStart"/>
      <w:r w:rsidR="00B97023" w:rsidRPr="00AB3269">
        <w:rPr>
          <w:rFonts w:ascii="Times New Roman" w:hAnsi="Times New Roman" w:cs="Times New Roman"/>
          <w:sz w:val="24"/>
          <w:szCs w:val="24"/>
        </w:rPr>
        <w:t>was</w:t>
      </w:r>
      <w:proofErr w:type="spellEnd"/>
      <w:r w:rsidR="00B97023" w:rsidRPr="00AB3269">
        <w:rPr>
          <w:rFonts w:ascii="Times New Roman" w:hAnsi="Times New Roman" w:cs="Times New Roman"/>
          <w:sz w:val="24"/>
          <w:szCs w:val="24"/>
        </w:rPr>
        <w:t xml:space="preserve"> </w:t>
      </w:r>
      <w:del w:id="18" w:author="ELİF" w:date="2013-03-21T09:19:00Z">
        <w:r w:rsidR="00B97023" w:rsidRPr="00AB3269" w:rsidDel="00A6167A">
          <w:rPr>
            <w:rFonts w:ascii="Times New Roman" w:hAnsi="Times New Roman" w:cs="Times New Roman"/>
            <w:sz w:val="24"/>
            <w:szCs w:val="24"/>
          </w:rPr>
          <w:delText xml:space="preserve">the </w:delText>
        </w:r>
      </w:del>
      <w:ins w:id="19" w:author="ELİF" w:date="2013-03-21T09:19:00Z">
        <w:r w:rsidR="00A6167A">
          <w:rPr>
            <w:rFonts w:ascii="Times New Roman" w:hAnsi="Times New Roman" w:cs="Times New Roman"/>
            <w:sz w:val="24"/>
            <w:szCs w:val="24"/>
          </w:rPr>
          <w:t>an</w:t>
        </w:r>
        <w:r w:rsidR="00A6167A" w:rsidRPr="00AB3269">
          <w:rPr>
            <w:rFonts w:ascii="Times New Roman" w:hAnsi="Times New Roman" w:cs="Times New Roman"/>
            <w:sz w:val="24"/>
            <w:szCs w:val="24"/>
          </w:rPr>
          <w:t xml:space="preserve"> </w:t>
        </w:r>
      </w:ins>
      <w:proofErr w:type="spellStart"/>
      <w:r w:rsidR="00B97023" w:rsidRPr="00AB3269">
        <w:rPr>
          <w:rFonts w:ascii="Times New Roman" w:hAnsi="Times New Roman" w:cs="Times New Roman"/>
          <w:sz w:val="24"/>
          <w:szCs w:val="24"/>
        </w:rPr>
        <w:t>important</w:t>
      </w:r>
      <w:proofErr w:type="spellEnd"/>
      <w:r w:rsidR="00B97023" w:rsidRPr="00AB3269">
        <w:rPr>
          <w:rFonts w:ascii="Times New Roman" w:hAnsi="Times New Roman" w:cs="Times New Roman"/>
          <w:sz w:val="24"/>
          <w:szCs w:val="24"/>
        </w:rPr>
        <w:t xml:space="preserve"> </w:t>
      </w:r>
      <w:proofErr w:type="spellStart"/>
      <w:r w:rsidR="00B97023" w:rsidRPr="00AB3269">
        <w:rPr>
          <w:rFonts w:ascii="Times New Roman" w:hAnsi="Times New Roman" w:cs="Times New Roman"/>
          <w:sz w:val="24"/>
          <w:szCs w:val="24"/>
        </w:rPr>
        <w:t>part</w:t>
      </w:r>
      <w:proofErr w:type="spellEnd"/>
      <w:r w:rsidR="00B97023" w:rsidRPr="00AB3269">
        <w:rPr>
          <w:rFonts w:ascii="Times New Roman" w:hAnsi="Times New Roman" w:cs="Times New Roman"/>
          <w:sz w:val="24"/>
          <w:szCs w:val="24"/>
        </w:rPr>
        <w:t xml:space="preserve"> of American history. </w:t>
      </w:r>
      <w:r w:rsidR="00F21060" w:rsidRPr="00AB3269">
        <w:rPr>
          <w:rFonts w:ascii="Times New Roman" w:hAnsi="Times New Roman" w:cs="Times New Roman"/>
          <w:sz w:val="24"/>
          <w:szCs w:val="24"/>
        </w:rPr>
        <w:t xml:space="preserve">Racial discrimination </w:t>
      </w:r>
      <w:r w:rsidR="00B97023" w:rsidRPr="00AB3269">
        <w:rPr>
          <w:rFonts w:ascii="Times New Roman" w:hAnsi="Times New Roman" w:cs="Times New Roman"/>
          <w:sz w:val="24"/>
          <w:szCs w:val="24"/>
        </w:rPr>
        <w:t xml:space="preserve">was the </w:t>
      </w:r>
      <w:proofErr w:type="spellStart"/>
      <w:r w:rsidR="00B97023" w:rsidRPr="00AB3269">
        <w:rPr>
          <w:rFonts w:ascii="Times New Roman" w:hAnsi="Times New Roman" w:cs="Times New Roman"/>
          <w:sz w:val="24"/>
          <w:szCs w:val="24"/>
        </w:rPr>
        <w:t>cruel</w:t>
      </w:r>
      <w:proofErr w:type="spellEnd"/>
      <w:r w:rsidR="00B97023" w:rsidRPr="00AB3269">
        <w:rPr>
          <w:rFonts w:ascii="Times New Roman" w:hAnsi="Times New Roman" w:cs="Times New Roman"/>
          <w:sz w:val="24"/>
          <w:szCs w:val="24"/>
        </w:rPr>
        <w:t xml:space="preserve"> </w:t>
      </w:r>
      <w:del w:id="20" w:author="ELİF" w:date="2013-03-21T09:20:00Z">
        <w:r w:rsidR="00B97023" w:rsidRPr="00AB3269" w:rsidDel="00A6167A">
          <w:rPr>
            <w:rFonts w:ascii="Times New Roman" w:hAnsi="Times New Roman" w:cs="Times New Roman"/>
            <w:sz w:val="24"/>
            <w:szCs w:val="24"/>
          </w:rPr>
          <w:delText xml:space="preserve">part </w:delText>
        </w:r>
      </w:del>
      <w:proofErr w:type="spellStart"/>
      <w:ins w:id="21" w:author="ELİF" w:date="2013-03-21T09:20:00Z">
        <w:r w:rsidR="00A6167A">
          <w:rPr>
            <w:rFonts w:ascii="Times New Roman" w:hAnsi="Times New Roman" w:cs="Times New Roman"/>
            <w:sz w:val="24"/>
            <w:szCs w:val="24"/>
          </w:rPr>
          <w:t>aspect</w:t>
        </w:r>
        <w:proofErr w:type="spellEnd"/>
        <w:r w:rsidR="00A6167A" w:rsidRPr="00AB3269">
          <w:rPr>
            <w:rFonts w:ascii="Times New Roman" w:hAnsi="Times New Roman" w:cs="Times New Roman"/>
            <w:sz w:val="24"/>
            <w:szCs w:val="24"/>
          </w:rPr>
          <w:t xml:space="preserve"> </w:t>
        </w:r>
      </w:ins>
      <w:r w:rsidR="00B97023" w:rsidRPr="00AB3269">
        <w:rPr>
          <w:rFonts w:ascii="Times New Roman" w:hAnsi="Times New Roman" w:cs="Times New Roman"/>
          <w:sz w:val="24"/>
          <w:szCs w:val="24"/>
        </w:rPr>
        <w:t xml:space="preserve">of </w:t>
      </w:r>
      <w:proofErr w:type="spellStart"/>
      <w:ins w:id="22" w:author="ELİF" w:date="2013-03-21T09:20:00Z">
        <w:r w:rsidR="00A6167A">
          <w:rPr>
            <w:rFonts w:ascii="Times New Roman" w:hAnsi="Times New Roman" w:cs="Times New Roman"/>
            <w:sz w:val="24"/>
            <w:szCs w:val="24"/>
          </w:rPr>
          <w:t>the</w:t>
        </w:r>
        <w:proofErr w:type="spellEnd"/>
        <w:r w:rsidR="00A6167A">
          <w:rPr>
            <w:rFonts w:ascii="Times New Roman" w:hAnsi="Times New Roman" w:cs="Times New Roman"/>
            <w:sz w:val="24"/>
            <w:szCs w:val="24"/>
          </w:rPr>
          <w:t xml:space="preserve"> </w:t>
        </w:r>
      </w:ins>
      <w:proofErr w:type="spellStart"/>
      <w:r w:rsidR="00B97023" w:rsidRPr="00AB3269">
        <w:rPr>
          <w:rFonts w:ascii="Times New Roman" w:hAnsi="Times New Roman" w:cs="Times New Roman"/>
          <w:sz w:val="24"/>
          <w:szCs w:val="24"/>
        </w:rPr>
        <w:t>American</w:t>
      </w:r>
      <w:proofErr w:type="spellEnd"/>
      <w:r w:rsidR="00B97023" w:rsidRPr="00AB3269">
        <w:rPr>
          <w:rFonts w:ascii="Times New Roman" w:hAnsi="Times New Roman" w:cs="Times New Roman"/>
          <w:sz w:val="24"/>
          <w:szCs w:val="24"/>
        </w:rPr>
        <w:t xml:space="preserve"> </w:t>
      </w:r>
      <w:proofErr w:type="spellStart"/>
      <w:r w:rsidR="00B97023" w:rsidRPr="00AB3269">
        <w:rPr>
          <w:rFonts w:ascii="Times New Roman" w:hAnsi="Times New Roman" w:cs="Times New Roman"/>
          <w:sz w:val="24"/>
          <w:szCs w:val="24"/>
        </w:rPr>
        <w:t>system</w:t>
      </w:r>
      <w:proofErr w:type="spellEnd"/>
      <w:r w:rsidR="00B97023" w:rsidRPr="00AB3269">
        <w:rPr>
          <w:rFonts w:ascii="Times New Roman" w:hAnsi="Times New Roman" w:cs="Times New Roman"/>
          <w:sz w:val="24"/>
          <w:szCs w:val="24"/>
        </w:rPr>
        <w:t xml:space="preserve">. Afro-American people were </w:t>
      </w:r>
      <w:r w:rsidR="00B97023" w:rsidRPr="00AB3269">
        <w:rPr>
          <w:rFonts w:ascii="Times New Roman" w:eastAsia="Times New Roman" w:hAnsi="Times New Roman" w:cs="Times New Roman"/>
          <w:color w:val="000000"/>
          <w:sz w:val="24"/>
          <w:szCs w:val="24"/>
        </w:rPr>
        <w:t>judged by the colour of their skin. They were almost nothing for other people.</w:t>
      </w:r>
      <w:r w:rsidR="0021630B" w:rsidRPr="00AB3269">
        <w:rPr>
          <w:rFonts w:ascii="Times New Roman" w:eastAsia="Times New Roman" w:hAnsi="Times New Roman" w:cs="Times New Roman"/>
          <w:color w:val="000000"/>
          <w:sz w:val="24"/>
          <w:szCs w:val="24"/>
        </w:rPr>
        <w:t xml:space="preserve"> </w:t>
      </w:r>
      <w:r w:rsidR="00D9222A" w:rsidRPr="00AB3269">
        <w:rPr>
          <w:rFonts w:ascii="Times New Roman" w:eastAsia="Times New Roman" w:hAnsi="Times New Roman" w:cs="Times New Roman"/>
          <w:color w:val="000000"/>
          <w:sz w:val="24"/>
          <w:szCs w:val="24"/>
        </w:rPr>
        <w:t xml:space="preserve">They had </w:t>
      </w:r>
      <w:del w:id="23" w:author="ELİF" w:date="2013-03-21T09:20:00Z">
        <w:r w:rsidR="00D9222A" w:rsidRPr="00AB3269" w:rsidDel="00A6167A">
          <w:rPr>
            <w:rFonts w:ascii="Times New Roman" w:eastAsia="Times New Roman" w:hAnsi="Times New Roman" w:cs="Times New Roman"/>
            <w:color w:val="000000"/>
            <w:sz w:val="24"/>
            <w:szCs w:val="24"/>
          </w:rPr>
          <w:delText>a</w:delText>
        </w:r>
      </w:del>
      <w:r w:rsidR="00D9222A" w:rsidRPr="00AB3269">
        <w:rPr>
          <w:rFonts w:ascii="Times New Roman" w:eastAsia="Times New Roman" w:hAnsi="Times New Roman" w:cs="Times New Roman"/>
          <w:color w:val="000000"/>
          <w:sz w:val="24"/>
          <w:szCs w:val="24"/>
        </w:rPr>
        <w:t xml:space="preserve"> </w:t>
      </w:r>
      <w:proofErr w:type="spellStart"/>
      <w:r w:rsidR="00D9222A" w:rsidRPr="00AB3269">
        <w:rPr>
          <w:rFonts w:ascii="Times New Roman" w:eastAsia="Times New Roman" w:hAnsi="Times New Roman" w:cs="Times New Roman"/>
          <w:color w:val="000000"/>
          <w:sz w:val="24"/>
          <w:szCs w:val="24"/>
        </w:rPr>
        <w:t>less</w:t>
      </w:r>
      <w:proofErr w:type="spellEnd"/>
      <w:r w:rsidR="00D9222A" w:rsidRPr="00AB3269">
        <w:rPr>
          <w:rFonts w:ascii="Times New Roman" w:eastAsia="Times New Roman" w:hAnsi="Times New Roman" w:cs="Times New Roman"/>
          <w:color w:val="000000"/>
          <w:sz w:val="24"/>
          <w:szCs w:val="24"/>
        </w:rPr>
        <w:t xml:space="preserve"> </w:t>
      </w:r>
      <w:proofErr w:type="spellStart"/>
      <w:r w:rsidR="00D9222A" w:rsidRPr="00AB3269">
        <w:rPr>
          <w:rFonts w:ascii="Times New Roman" w:eastAsia="Times New Roman" w:hAnsi="Times New Roman" w:cs="Times New Roman"/>
          <w:color w:val="000000"/>
          <w:sz w:val="24"/>
          <w:szCs w:val="24"/>
        </w:rPr>
        <w:t>salary</w:t>
      </w:r>
      <w:proofErr w:type="spellEnd"/>
      <w:r w:rsidR="00D9222A" w:rsidRPr="00AB3269">
        <w:rPr>
          <w:rFonts w:ascii="Times New Roman" w:eastAsia="Times New Roman" w:hAnsi="Times New Roman" w:cs="Times New Roman"/>
          <w:color w:val="000000"/>
          <w:sz w:val="24"/>
          <w:szCs w:val="24"/>
        </w:rPr>
        <w:t xml:space="preserve"> </w:t>
      </w:r>
      <w:proofErr w:type="spellStart"/>
      <w:r w:rsidR="00D9222A" w:rsidRPr="00AB3269">
        <w:rPr>
          <w:rFonts w:ascii="Times New Roman" w:eastAsia="Times New Roman" w:hAnsi="Times New Roman" w:cs="Times New Roman"/>
          <w:color w:val="000000"/>
          <w:sz w:val="24"/>
          <w:szCs w:val="24"/>
        </w:rPr>
        <w:t>than</w:t>
      </w:r>
      <w:proofErr w:type="spellEnd"/>
      <w:r w:rsidR="00D9222A" w:rsidRPr="00AB3269">
        <w:rPr>
          <w:rFonts w:ascii="Times New Roman" w:eastAsia="Times New Roman" w:hAnsi="Times New Roman" w:cs="Times New Roman"/>
          <w:color w:val="000000"/>
          <w:sz w:val="24"/>
          <w:szCs w:val="24"/>
        </w:rPr>
        <w:t xml:space="preserve"> </w:t>
      </w:r>
      <w:proofErr w:type="spellStart"/>
      <w:ins w:id="24" w:author="ELİF" w:date="2013-03-21T09:20:00Z">
        <w:r w:rsidR="00A6167A">
          <w:rPr>
            <w:rFonts w:ascii="Times New Roman" w:eastAsia="Times New Roman" w:hAnsi="Times New Roman" w:cs="Times New Roman"/>
            <w:color w:val="000000"/>
            <w:sz w:val="24"/>
            <w:szCs w:val="24"/>
          </w:rPr>
          <w:t>w</w:t>
        </w:r>
      </w:ins>
      <w:del w:id="25" w:author="ELİF" w:date="2013-03-21T09:20:00Z">
        <w:r w:rsidR="00D9222A" w:rsidRPr="00AB3269" w:rsidDel="00A6167A">
          <w:rPr>
            <w:rFonts w:ascii="Times New Roman" w:eastAsia="Times New Roman" w:hAnsi="Times New Roman" w:cs="Times New Roman"/>
            <w:color w:val="000000"/>
            <w:sz w:val="24"/>
            <w:szCs w:val="24"/>
          </w:rPr>
          <w:delText>W</w:delText>
        </w:r>
      </w:del>
      <w:proofErr w:type="gramStart"/>
      <w:r w:rsidR="00D9222A" w:rsidRPr="00AB3269">
        <w:rPr>
          <w:rFonts w:ascii="Times New Roman" w:eastAsia="Times New Roman" w:hAnsi="Times New Roman" w:cs="Times New Roman"/>
          <w:color w:val="000000"/>
          <w:sz w:val="24"/>
          <w:szCs w:val="24"/>
        </w:rPr>
        <w:t>hite</w:t>
      </w:r>
      <w:proofErr w:type="spellEnd"/>
      <w:proofErr w:type="gramEnd"/>
      <w:r w:rsidR="00D9222A" w:rsidRPr="00AB3269">
        <w:rPr>
          <w:rFonts w:ascii="Times New Roman" w:eastAsia="Times New Roman" w:hAnsi="Times New Roman" w:cs="Times New Roman"/>
          <w:color w:val="000000"/>
          <w:sz w:val="24"/>
          <w:szCs w:val="24"/>
        </w:rPr>
        <w:t xml:space="preserve"> </w:t>
      </w:r>
      <w:proofErr w:type="spellStart"/>
      <w:r w:rsidR="0014120C" w:rsidRPr="00AB3269">
        <w:rPr>
          <w:rFonts w:ascii="Times New Roman" w:eastAsia="Times New Roman" w:hAnsi="Times New Roman" w:cs="Times New Roman"/>
          <w:color w:val="000000"/>
          <w:sz w:val="24"/>
          <w:szCs w:val="24"/>
        </w:rPr>
        <w:t>people</w:t>
      </w:r>
      <w:proofErr w:type="spellEnd"/>
      <w:r w:rsidR="0014120C" w:rsidRPr="00AB3269">
        <w:rPr>
          <w:rFonts w:ascii="Times New Roman" w:eastAsia="Times New Roman" w:hAnsi="Times New Roman" w:cs="Times New Roman"/>
          <w:color w:val="000000"/>
          <w:sz w:val="24"/>
          <w:szCs w:val="24"/>
        </w:rPr>
        <w:t>,</w:t>
      </w:r>
      <w:r w:rsidR="00D9222A" w:rsidRPr="00AB3269">
        <w:rPr>
          <w:rFonts w:ascii="Times New Roman" w:eastAsia="Times New Roman" w:hAnsi="Times New Roman" w:cs="Times New Roman"/>
          <w:color w:val="000000"/>
          <w:sz w:val="24"/>
          <w:szCs w:val="24"/>
        </w:rPr>
        <w:t xml:space="preserve"> </w:t>
      </w:r>
      <w:proofErr w:type="spellStart"/>
      <w:r w:rsidR="00D9222A" w:rsidRPr="00AB3269">
        <w:rPr>
          <w:rFonts w:ascii="Times New Roman" w:eastAsia="Times New Roman" w:hAnsi="Times New Roman" w:cs="Times New Roman"/>
          <w:color w:val="000000"/>
          <w:sz w:val="24"/>
          <w:szCs w:val="24"/>
        </w:rPr>
        <w:t>even</w:t>
      </w:r>
      <w:proofErr w:type="spellEnd"/>
      <w:r w:rsidR="00D9222A" w:rsidRPr="00AB3269">
        <w:rPr>
          <w:rFonts w:ascii="Times New Roman" w:eastAsia="Times New Roman" w:hAnsi="Times New Roman" w:cs="Times New Roman"/>
          <w:color w:val="000000"/>
          <w:sz w:val="24"/>
          <w:szCs w:val="24"/>
        </w:rPr>
        <w:t xml:space="preserve"> </w:t>
      </w:r>
      <w:proofErr w:type="spellStart"/>
      <w:ins w:id="26" w:author="ELİF" w:date="2013-03-21T09:20:00Z">
        <w:r w:rsidR="00A6167A">
          <w:rPr>
            <w:rFonts w:ascii="Times New Roman" w:eastAsia="Times New Roman" w:hAnsi="Times New Roman" w:cs="Times New Roman"/>
            <w:color w:val="000000"/>
            <w:sz w:val="24"/>
            <w:szCs w:val="24"/>
          </w:rPr>
          <w:t>if</w:t>
        </w:r>
        <w:proofErr w:type="spellEnd"/>
        <w:r w:rsidR="00A6167A">
          <w:rPr>
            <w:rFonts w:ascii="Times New Roman" w:eastAsia="Times New Roman" w:hAnsi="Times New Roman" w:cs="Times New Roman"/>
            <w:color w:val="000000"/>
            <w:sz w:val="24"/>
            <w:szCs w:val="24"/>
          </w:rPr>
          <w:t xml:space="preserve"> </w:t>
        </w:r>
      </w:ins>
      <w:proofErr w:type="spellStart"/>
      <w:r w:rsidR="00D9222A" w:rsidRPr="00AB3269">
        <w:rPr>
          <w:rFonts w:ascii="Times New Roman" w:eastAsia="Times New Roman" w:hAnsi="Times New Roman" w:cs="Times New Roman"/>
          <w:color w:val="000000"/>
          <w:sz w:val="24"/>
          <w:szCs w:val="24"/>
        </w:rPr>
        <w:t>they</w:t>
      </w:r>
      <w:proofErr w:type="spellEnd"/>
      <w:r w:rsidR="00D9222A" w:rsidRPr="00AB3269">
        <w:rPr>
          <w:rFonts w:ascii="Times New Roman" w:eastAsia="Times New Roman" w:hAnsi="Times New Roman" w:cs="Times New Roman"/>
          <w:color w:val="000000"/>
          <w:sz w:val="24"/>
          <w:szCs w:val="24"/>
        </w:rPr>
        <w:t xml:space="preserve"> </w:t>
      </w:r>
      <w:proofErr w:type="spellStart"/>
      <w:r w:rsidR="00D9222A" w:rsidRPr="00AB3269">
        <w:rPr>
          <w:rFonts w:ascii="Times New Roman" w:eastAsia="Times New Roman" w:hAnsi="Times New Roman" w:cs="Times New Roman"/>
          <w:color w:val="000000"/>
          <w:sz w:val="24"/>
          <w:szCs w:val="24"/>
        </w:rPr>
        <w:t>did</w:t>
      </w:r>
      <w:proofErr w:type="spellEnd"/>
      <w:r w:rsidR="00D9222A" w:rsidRPr="00AB3269">
        <w:rPr>
          <w:rFonts w:ascii="Times New Roman" w:eastAsia="Times New Roman" w:hAnsi="Times New Roman" w:cs="Times New Roman"/>
          <w:color w:val="000000"/>
          <w:sz w:val="24"/>
          <w:szCs w:val="24"/>
        </w:rPr>
        <w:t xml:space="preserve"> </w:t>
      </w:r>
      <w:proofErr w:type="spellStart"/>
      <w:r w:rsidR="00D9222A" w:rsidRPr="00AB3269">
        <w:rPr>
          <w:rFonts w:ascii="Times New Roman" w:eastAsia="Times New Roman" w:hAnsi="Times New Roman" w:cs="Times New Roman"/>
          <w:color w:val="000000"/>
          <w:sz w:val="24"/>
          <w:szCs w:val="24"/>
        </w:rPr>
        <w:t>the</w:t>
      </w:r>
      <w:proofErr w:type="spellEnd"/>
      <w:r w:rsidR="00D9222A" w:rsidRPr="00AB3269">
        <w:rPr>
          <w:rFonts w:ascii="Times New Roman" w:eastAsia="Times New Roman" w:hAnsi="Times New Roman" w:cs="Times New Roman"/>
          <w:color w:val="000000"/>
          <w:sz w:val="24"/>
          <w:szCs w:val="24"/>
        </w:rPr>
        <w:t xml:space="preserve"> </w:t>
      </w:r>
      <w:proofErr w:type="spellStart"/>
      <w:r w:rsidR="00D9222A" w:rsidRPr="00AB3269">
        <w:rPr>
          <w:rFonts w:ascii="Times New Roman" w:eastAsia="Times New Roman" w:hAnsi="Times New Roman" w:cs="Times New Roman"/>
          <w:color w:val="000000"/>
          <w:sz w:val="24"/>
          <w:szCs w:val="24"/>
        </w:rPr>
        <w:t>same</w:t>
      </w:r>
      <w:proofErr w:type="spellEnd"/>
      <w:r w:rsidR="00D9222A" w:rsidRPr="00AB3269">
        <w:rPr>
          <w:rFonts w:ascii="Times New Roman" w:eastAsia="Times New Roman" w:hAnsi="Times New Roman" w:cs="Times New Roman"/>
          <w:color w:val="000000"/>
          <w:sz w:val="24"/>
          <w:szCs w:val="24"/>
        </w:rPr>
        <w:t xml:space="preserve"> job. First success of Civil Right Movement was </w:t>
      </w:r>
      <w:r w:rsidR="00C45ABF" w:rsidRPr="00AB3269">
        <w:rPr>
          <w:rFonts w:ascii="Times New Roman" w:eastAsia="Times New Roman" w:hAnsi="Times New Roman" w:cs="Times New Roman"/>
          <w:color w:val="000000"/>
          <w:sz w:val="24"/>
          <w:szCs w:val="24"/>
        </w:rPr>
        <w:t xml:space="preserve">the law about racial discrimination in </w:t>
      </w:r>
      <w:proofErr w:type="spellStart"/>
      <w:r w:rsidR="00C45ABF" w:rsidRPr="00AB3269">
        <w:rPr>
          <w:rFonts w:ascii="Times New Roman" w:eastAsia="Times New Roman" w:hAnsi="Times New Roman" w:cs="Times New Roman"/>
          <w:color w:val="000000"/>
          <w:sz w:val="24"/>
          <w:szCs w:val="24"/>
        </w:rPr>
        <w:t>schools</w:t>
      </w:r>
      <w:proofErr w:type="spellEnd"/>
      <w:r w:rsidR="00C45ABF" w:rsidRPr="00AB3269">
        <w:rPr>
          <w:rFonts w:ascii="Times New Roman" w:eastAsia="Times New Roman" w:hAnsi="Times New Roman" w:cs="Times New Roman"/>
          <w:color w:val="000000"/>
          <w:sz w:val="24"/>
          <w:szCs w:val="24"/>
        </w:rPr>
        <w:t xml:space="preserve"> in </w:t>
      </w:r>
      <w:commentRangeStart w:id="27"/>
      <w:r w:rsidR="00C45ABF" w:rsidRPr="00AB3269">
        <w:rPr>
          <w:rFonts w:ascii="Times New Roman" w:eastAsia="Times New Roman" w:hAnsi="Times New Roman" w:cs="Times New Roman"/>
          <w:color w:val="000000"/>
          <w:sz w:val="24"/>
          <w:szCs w:val="24"/>
        </w:rPr>
        <w:t>1954</w:t>
      </w:r>
      <w:commentRangeEnd w:id="27"/>
      <w:r w:rsidR="00A6167A">
        <w:rPr>
          <w:rStyle w:val="AklamaBavurusu"/>
        </w:rPr>
        <w:commentReference w:id="27"/>
      </w:r>
      <w:r w:rsidR="00C45ABF" w:rsidRPr="00AB3269">
        <w:rPr>
          <w:rFonts w:ascii="Times New Roman" w:eastAsia="Times New Roman" w:hAnsi="Times New Roman" w:cs="Times New Roman"/>
          <w:color w:val="000000"/>
          <w:sz w:val="24"/>
          <w:szCs w:val="24"/>
        </w:rPr>
        <w:t xml:space="preserve">. Lots of people worked for this movement and one of them was Martin Luther King, Jr. </w:t>
      </w:r>
    </w:p>
    <w:p w:rsidR="00940C56" w:rsidRDefault="00FB21EA" w:rsidP="00940C56">
      <w:pPr>
        <w:spacing w:line="312" w:lineRule="auto"/>
        <w:ind w:firstLine="708"/>
        <w:rPr>
          <w:rFonts w:ascii="Times New Roman" w:eastAsia="Times New Roman" w:hAnsi="Times New Roman" w:cs="Times New Roman"/>
          <w:color w:val="000000"/>
          <w:sz w:val="24"/>
          <w:szCs w:val="24"/>
        </w:rPr>
      </w:pPr>
      <w:r w:rsidRPr="00AB3269">
        <w:rPr>
          <w:rFonts w:ascii="Times New Roman" w:eastAsia="Times New Roman" w:hAnsi="Times New Roman" w:cs="Times New Roman"/>
          <w:color w:val="000000"/>
          <w:sz w:val="24"/>
          <w:szCs w:val="24"/>
        </w:rPr>
        <w:t>Purpose of this paper is giving information about America in 60’s, Martin Luther King’s life, his activities, analysis of ‘I Have a Dream’ speech and effects of the speech.</w:t>
      </w:r>
    </w:p>
    <w:p w:rsidR="00A6167A" w:rsidRDefault="00FB21EA" w:rsidP="00940C56">
      <w:pPr>
        <w:spacing w:line="312" w:lineRule="auto"/>
        <w:ind w:firstLine="708"/>
        <w:rPr>
          <w:ins w:id="28" w:author="ELİF" w:date="2013-03-21T09:20:00Z"/>
          <w:rFonts w:ascii="Times New Roman" w:eastAsia="Times New Roman" w:hAnsi="Times New Roman" w:cs="Times New Roman"/>
          <w:color w:val="000000"/>
          <w:sz w:val="24"/>
          <w:szCs w:val="24"/>
        </w:rPr>
      </w:pPr>
      <w:r w:rsidRPr="00AB3269">
        <w:rPr>
          <w:rFonts w:ascii="Times New Roman" w:eastAsia="Times New Roman" w:hAnsi="Times New Roman" w:cs="Times New Roman"/>
          <w:color w:val="000000"/>
          <w:sz w:val="24"/>
          <w:szCs w:val="24"/>
        </w:rPr>
        <w:t xml:space="preserve">Research problems are; </w:t>
      </w:r>
    </w:p>
    <w:p w:rsidR="00A6167A" w:rsidRDefault="00FB21EA" w:rsidP="00A6167A">
      <w:pPr>
        <w:pStyle w:val="ListeParagraf"/>
        <w:numPr>
          <w:ilvl w:val="0"/>
          <w:numId w:val="2"/>
        </w:numPr>
        <w:spacing w:line="312" w:lineRule="auto"/>
        <w:rPr>
          <w:ins w:id="29" w:author="ELİF" w:date="2013-03-21T09:21:00Z"/>
          <w:rFonts w:ascii="Times New Roman" w:eastAsia="Times New Roman" w:hAnsi="Times New Roman" w:cs="Times New Roman"/>
          <w:color w:val="000000"/>
          <w:sz w:val="24"/>
          <w:szCs w:val="24"/>
        </w:rPr>
        <w:pPrChange w:id="30" w:author="ELİF" w:date="2013-03-21T09:20:00Z">
          <w:pPr>
            <w:spacing w:line="312" w:lineRule="auto"/>
            <w:ind w:firstLine="708"/>
          </w:pPr>
        </w:pPrChange>
      </w:pPr>
      <w:proofErr w:type="spellStart"/>
      <w:r w:rsidRPr="00A6167A">
        <w:rPr>
          <w:rFonts w:ascii="Times New Roman" w:eastAsia="Times New Roman" w:hAnsi="Times New Roman" w:cs="Times New Roman"/>
          <w:color w:val="000000"/>
          <w:sz w:val="24"/>
          <w:szCs w:val="24"/>
          <w:rPrChange w:id="31" w:author="ELİF" w:date="2013-03-21T09:20:00Z">
            <w:rPr>
              <w:rFonts w:eastAsia="Times New Roman"/>
            </w:rPr>
          </w:rPrChange>
        </w:rPr>
        <w:t>Who</w:t>
      </w:r>
      <w:proofErr w:type="spellEnd"/>
      <w:r w:rsidRPr="00A6167A">
        <w:rPr>
          <w:rFonts w:ascii="Times New Roman" w:eastAsia="Times New Roman" w:hAnsi="Times New Roman" w:cs="Times New Roman"/>
          <w:color w:val="000000"/>
          <w:sz w:val="24"/>
          <w:szCs w:val="24"/>
          <w:rPrChange w:id="32" w:author="ELİF" w:date="2013-03-21T09:20:00Z">
            <w:rPr>
              <w:rFonts w:eastAsia="Times New Roman"/>
            </w:rPr>
          </w:rPrChange>
        </w:rPr>
        <w:t xml:space="preserve"> is Martin Luther </w:t>
      </w:r>
      <w:proofErr w:type="spellStart"/>
      <w:r w:rsidRPr="00A6167A">
        <w:rPr>
          <w:rFonts w:ascii="Times New Roman" w:eastAsia="Times New Roman" w:hAnsi="Times New Roman" w:cs="Times New Roman"/>
          <w:color w:val="000000"/>
          <w:sz w:val="24"/>
          <w:szCs w:val="24"/>
          <w:rPrChange w:id="33" w:author="ELİF" w:date="2013-03-21T09:20:00Z">
            <w:rPr>
              <w:rFonts w:eastAsia="Times New Roman"/>
            </w:rPr>
          </w:rPrChange>
        </w:rPr>
        <w:t>King</w:t>
      </w:r>
      <w:proofErr w:type="spellEnd"/>
      <w:r w:rsidRPr="00A6167A">
        <w:rPr>
          <w:rFonts w:ascii="Times New Roman" w:eastAsia="Times New Roman" w:hAnsi="Times New Roman" w:cs="Times New Roman"/>
          <w:color w:val="000000"/>
          <w:sz w:val="24"/>
          <w:szCs w:val="24"/>
          <w:rPrChange w:id="34" w:author="ELİF" w:date="2013-03-21T09:20:00Z">
            <w:rPr>
              <w:rFonts w:eastAsia="Times New Roman"/>
            </w:rPr>
          </w:rPrChange>
        </w:rPr>
        <w:t xml:space="preserve">, </w:t>
      </w:r>
      <w:proofErr w:type="spellStart"/>
      <w:r w:rsidRPr="00A6167A">
        <w:rPr>
          <w:rFonts w:ascii="Times New Roman" w:eastAsia="Times New Roman" w:hAnsi="Times New Roman" w:cs="Times New Roman"/>
          <w:color w:val="000000"/>
          <w:sz w:val="24"/>
          <w:szCs w:val="24"/>
          <w:rPrChange w:id="35" w:author="ELİF" w:date="2013-03-21T09:20:00Z">
            <w:rPr>
              <w:rFonts w:eastAsia="Times New Roman"/>
            </w:rPr>
          </w:rPrChange>
        </w:rPr>
        <w:t>Jr</w:t>
      </w:r>
      <w:proofErr w:type="spellEnd"/>
      <w:ins w:id="36" w:author="ELİF" w:date="2013-03-21T09:21:00Z">
        <w:r w:rsidR="00A6167A">
          <w:rPr>
            <w:rFonts w:ascii="Times New Roman" w:eastAsia="Times New Roman" w:hAnsi="Times New Roman" w:cs="Times New Roman"/>
            <w:color w:val="000000"/>
            <w:sz w:val="24"/>
            <w:szCs w:val="24"/>
          </w:rPr>
          <w:t>?</w:t>
        </w:r>
      </w:ins>
      <w:del w:id="37" w:author="ELİF" w:date="2013-03-21T09:21:00Z">
        <w:r w:rsidRPr="00A6167A" w:rsidDel="00A6167A">
          <w:rPr>
            <w:rFonts w:ascii="Times New Roman" w:eastAsia="Times New Roman" w:hAnsi="Times New Roman" w:cs="Times New Roman"/>
            <w:color w:val="000000"/>
            <w:sz w:val="24"/>
            <w:szCs w:val="24"/>
            <w:rPrChange w:id="38" w:author="ELİF" w:date="2013-03-21T09:20:00Z">
              <w:rPr>
                <w:rFonts w:eastAsia="Times New Roman"/>
              </w:rPr>
            </w:rPrChange>
          </w:rPr>
          <w:delText>.</w:delText>
        </w:r>
      </w:del>
    </w:p>
    <w:p w:rsidR="00A6167A" w:rsidRDefault="00FB21EA" w:rsidP="00A6167A">
      <w:pPr>
        <w:pStyle w:val="ListeParagraf"/>
        <w:numPr>
          <w:ilvl w:val="0"/>
          <w:numId w:val="2"/>
        </w:numPr>
        <w:spacing w:line="312" w:lineRule="auto"/>
        <w:rPr>
          <w:ins w:id="39" w:author="ELİF" w:date="2013-03-21T09:21:00Z"/>
          <w:rFonts w:ascii="Times New Roman" w:eastAsia="Times New Roman" w:hAnsi="Times New Roman" w:cs="Times New Roman"/>
          <w:color w:val="000000"/>
          <w:sz w:val="24"/>
          <w:szCs w:val="24"/>
        </w:rPr>
        <w:pPrChange w:id="40" w:author="ELİF" w:date="2013-03-21T09:20:00Z">
          <w:pPr>
            <w:spacing w:line="312" w:lineRule="auto"/>
            <w:ind w:firstLine="708"/>
          </w:pPr>
        </w:pPrChange>
      </w:pPr>
      <w:del w:id="41" w:author="ELİF" w:date="2013-03-21T09:21:00Z">
        <w:r w:rsidRPr="00A6167A" w:rsidDel="00A6167A">
          <w:rPr>
            <w:rFonts w:ascii="Times New Roman" w:eastAsia="Times New Roman" w:hAnsi="Times New Roman" w:cs="Times New Roman"/>
            <w:color w:val="000000"/>
            <w:sz w:val="24"/>
            <w:szCs w:val="24"/>
            <w:rPrChange w:id="42" w:author="ELİF" w:date="2013-03-21T09:20:00Z">
              <w:rPr>
                <w:rFonts w:eastAsia="Times New Roman"/>
              </w:rPr>
            </w:rPrChange>
          </w:rPr>
          <w:delText xml:space="preserve">, </w:delText>
        </w:r>
      </w:del>
      <w:proofErr w:type="spellStart"/>
      <w:r w:rsidRPr="00A6167A">
        <w:rPr>
          <w:rFonts w:ascii="Times New Roman" w:eastAsia="Times New Roman" w:hAnsi="Times New Roman" w:cs="Times New Roman"/>
          <w:color w:val="000000"/>
          <w:sz w:val="24"/>
          <w:szCs w:val="24"/>
          <w:rPrChange w:id="43" w:author="ELİF" w:date="2013-03-21T09:20:00Z">
            <w:rPr>
              <w:rFonts w:eastAsia="Times New Roman"/>
            </w:rPr>
          </w:rPrChange>
        </w:rPr>
        <w:t>What</w:t>
      </w:r>
      <w:proofErr w:type="spellEnd"/>
      <w:r w:rsidRPr="00A6167A">
        <w:rPr>
          <w:rFonts w:ascii="Times New Roman" w:eastAsia="Times New Roman" w:hAnsi="Times New Roman" w:cs="Times New Roman"/>
          <w:color w:val="000000"/>
          <w:sz w:val="24"/>
          <w:szCs w:val="24"/>
          <w:rPrChange w:id="44" w:author="ELİF" w:date="2013-03-21T09:20:00Z">
            <w:rPr>
              <w:rFonts w:eastAsia="Times New Roman"/>
            </w:rPr>
          </w:rPrChange>
        </w:rPr>
        <w:t xml:space="preserve"> is </w:t>
      </w:r>
      <w:proofErr w:type="spellStart"/>
      <w:r w:rsidRPr="00A6167A">
        <w:rPr>
          <w:rFonts w:ascii="Times New Roman" w:eastAsia="Times New Roman" w:hAnsi="Times New Roman" w:cs="Times New Roman"/>
          <w:color w:val="000000"/>
          <w:sz w:val="24"/>
          <w:szCs w:val="24"/>
          <w:rPrChange w:id="45" w:author="ELİF" w:date="2013-03-21T09:20:00Z">
            <w:rPr>
              <w:rFonts w:eastAsia="Times New Roman"/>
            </w:rPr>
          </w:rPrChange>
        </w:rPr>
        <w:t>the</w:t>
      </w:r>
      <w:proofErr w:type="spellEnd"/>
      <w:r w:rsidRPr="00A6167A">
        <w:rPr>
          <w:rFonts w:ascii="Times New Roman" w:eastAsia="Times New Roman" w:hAnsi="Times New Roman" w:cs="Times New Roman"/>
          <w:color w:val="000000"/>
          <w:sz w:val="24"/>
          <w:szCs w:val="24"/>
          <w:rPrChange w:id="46" w:author="ELİF" w:date="2013-03-21T09:20:00Z">
            <w:rPr>
              <w:rFonts w:eastAsia="Times New Roman"/>
            </w:rPr>
          </w:rPrChange>
        </w:rPr>
        <w:t xml:space="preserve"> </w:t>
      </w:r>
      <w:proofErr w:type="spellStart"/>
      <w:ins w:id="47" w:author="ELİF" w:date="2013-03-21T09:21:00Z">
        <w:r w:rsidR="00A6167A">
          <w:rPr>
            <w:rFonts w:ascii="Times New Roman" w:eastAsia="Times New Roman" w:hAnsi="Times New Roman" w:cs="Times New Roman"/>
            <w:color w:val="000000"/>
            <w:sz w:val="24"/>
            <w:szCs w:val="24"/>
          </w:rPr>
          <w:t>significance</w:t>
        </w:r>
        <w:proofErr w:type="spellEnd"/>
        <w:r w:rsidR="00A6167A">
          <w:rPr>
            <w:rFonts w:ascii="Times New Roman" w:eastAsia="Times New Roman" w:hAnsi="Times New Roman" w:cs="Times New Roman"/>
            <w:color w:val="000000"/>
            <w:sz w:val="24"/>
            <w:szCs w:val="24"/>
          </w:rPr>
          <w:t xml:space="preserve"> of </w:t>
        </w:r>
      </w:ins>
      <w:r w:rsidRPr="00A6167A">
        <w:rPr>
          <w:rFonts w:ascii="Times New Roman" w:eastAsia="Times New Roman" w:hAnsi="Times New Roman" w:cs="Times New Roman"/>
          <w:color w:val="000000"/>
          <w:sz w:val="24"/>
          <w:szCs w:val="24"/>
          <w:rPrChange w:id="48" w:author="ELİF" w:date="2013-03-21T09:20:00Z">
            <w:rPr>
              <w:rFonts w:eastAsia="Times New Roman"/>
            </w:rPr>
          </w:rPrChange>
        </w:rPr>
        <w:t xml:space="preserve">‘I </w:t>
      </w:r>
      <w:proofErr w:type="spellStart"/>
      <w:r w:rsidRPr="00A6167A">
        <w:rPr>
          <w:rFonts w:ascii="Times New Roman" w:eastAsia="Times New Roman" w:hAnsi="Times New Roman" w:cs="Times New Roman"/>
          <w:color w:val="000000"/>
          <w:sz w:val="24"/>
          <w:szCs w:val="24"/>
          <w:rPrChange w:id="49" w:author="ELİF" w:date="2013-03-21T09:20:00Z">
            <w:rPr>
              <w:rFonts w:eastAsia="Times New Roman"/>
            </w:rPr>
          </w:rPrChange>
        </w:rPr>
        <w:t>Have</w:t>
      </w:r>
      <w:proofErr w:type="spellEnd"/>
      <w:r w:rsidRPr="00A6167A">
        <w:rPr>
          <w:rFonts w:ascii="Times New Roman" w:eastAsia="Times New Roman" w:hAnsi="Times New Roman" w:cs="Times New Roman"/>
          <w:color w:val="000000"/>
          <w:sz w:val="24"/>
          <w:szCs w:val="24"/>
          <w:rPrChange w:id="50" w:author="ELİF" w:date="2013-03-21T09:20:00Z">
            <w:rPr>
              <w:rFonts w:eastAsia="Times New Roman"/>
            </w:rPr>
          </w:rPrChange>
        </w:rPr>
        <w:t xml:space="preserve"> a </w:t>
      </w:r>
      <w:proofErr w:type="spellStart"/>
      <w:r w:rsidRPr="00A6167A">
        <w:rPr>
          <w:rFonts w:ascii="Times New Roman" w:eastAsia="Times New Roman" w:hAnsi="Times New Roman" w:cs="Times New Roman"/>
          <w:color w:val="000000"/>
          <w:sz w:val="24"/>
          <w:szCs w:val="24"/>
          <w:rPrChange w:id="51" w:author="ELİF" w:date="2013-03-21T09:20:00Z">
            <w:rPr>
              <w:rFonts w:eastAsia="Times New Roman"/>
            </w:rPr>
          </w:rPrChange>
        </w:rPr>
        <w:t>Dream</w:t>
      </w:r>
      <w:proofErr w:type="spellEnd"/>
      <w:r w:rsidRPr="00A6167A">
        <w:rPr>
          <w:rFonts w:ascii="Times New Roman" w:eastAsia="Times New Roman" w:hAnsi="Times New Roman" w:cs="Times New Roman"/>
          <w:color w:val="000000"/>
          <w:sz w:val="24"/>
          <w:szCs w:val="24"/>
          <w:rPrChange w:id="52" w:author="ELİF" w:date="2013-03-21T09:20:00Z">
            <w:rPr>
              <w:rFonts w:eastAsia="Times New Roman"/>
            </w:rPr>
          </w:rPrChange>
        </w:rPr>
        <w:t xml:space="preserve">’ </w:t>
      </w:r>
      <w:proofErr w:type="spellStart"/>
      <w:r w:rsidRPr="00A6167A">
        <w:rPr>
          <w:rFonts w:ascii="Times New Roman" w:eastAsia="Times New Roman" w:hAnsi="Times New Roman" w:cs="Times New Roman"/>
          <w:color w:val="000000"/>
          <w:sz w:val="24"/>
          <w:szCs w:val="24"/>
          <w:rPrChange w:id="53" w:author="ELİF" w:date="2013-03-21T09:20:00Z">
            <w:rPr>
              <w:rFonts w:eastAsia="Times New Roman"/>
            </w:rPr>
          </w:rPrChange>
        </w:rPr>
        <w:t>speech</w:t>
      </w:r>
      <w:proofErr w:type="spellEnd"/>
      <w:ins w:id="54" w:author="ELİF" w:date="2013-03-21T09:21:00Z">
        <w:r w:rsidR="00A6167A">
          <w:rPr>
            <w:rFonts w:ascii="Times New Roman" w:eastAsia="Times New Roman" w:hAnsi="Times New Roman" w:cs="Times New Roman"/>
            <w:color w:val="000000"/>
            <w:sz w:val="24"/>
            <w:szCs w:val="24"/>
          </w:rPr>
          <w:t>?</w:t>
        </w:r>
      </w:ins>
    </w:p>
    <w:p w:rsidR="00FC1D61" w:rsidRPr="00A6167A" w:rsidRDefault="00FB21EA" w:rsidP="00A6167A">
      <w:pPr>
        <w:pStyle w:val="ListeParagraf"/>
        <w:numPr>
          <w:ilvl w:val="0"/>
          <w:numId w:val="2"/>
        </w:numPr>
        <w:spacing w:line="312" w:lineRule="auto"/>
        <w:rPr>
          <w:rFonts w:ascii="Times New Roman" w:eastAsia="Times New Roman" w:hAnsi="Times New Roman" w:cs="Times New Roman"/>
          <w:color w:val="000000"/>
          <w:sz w:val="24"/>
          <w:szCs w:val="24"/>
          <w:rPrChange w:id="55" w:author="ELİF" w:date="2013-03-21T09:20:00Z">
            <w:rPr>
              <w:rFonts w:eastAsia="Times New Roman"/>
            </w:rPr>
          </w:rPrChange>
        </w:rPr>
        <w:pPrChange w:id="56" w:author="ELİF" w:date="2013-03-21T09:20:00Z">
          <w:pPr>
            <w:spacing w:line="312" w:lineRule="auto"/>
            <w:ind w:firstLine="708"/>
          </w:pPr>
        </w:pPrChange>
      </w:pPr>
      <w:del w:id="57" w:author="ELİF" w:date="2013-03-21T09:21:00Z">
        <w:r w:rsidRPr="00A6167A" w:rsidDel="00A6167A">
          <w:rPr>
            <w:rFonts w:ascii="Times New Roman" w:eastAsia="Times New Roman" w:hAnsi="Times New Roman" w:cs="Times New Roman"/>
            <w:color w:val="000000"/>
            <w:sz w:val="24"/>
            <w:szCs w:val="24"/>
            <w:rPrChange w:id="58" w:author="ELİF" w:date="2013-03-21T09:20:00Z">
              <w:rPr>
                <w:rFonts w:eastAsia="Times New Roman"/>
              </w:rPr>
            </w:rPrChange>
          </w:rPr>
          <w:delText xml:space="preserve"> and</w:delText>
        </w:r>
      </w:del>
      <w:r w:rsidRPr="00A6167A">
        <w:rPr>
          <w:rFonts w:ascii="Times New Roman" w:eastAsia="Times New Roman" w:hAnsi="Times New Roman" w:cs="Times New Roman"/>
          <w:color w:val="000000"/>
          <w:sz w:val="24"/>
          <w:szCs w:val="24"/>
          <w:rPrChange w:id="59" w:author="ELİF" w:date="2013-03-21T09:20:00Z">
            <w:rPr>
              <w:rFonts w:eastAsia="Times New Roman"/>
            </w:rPr>
          </w:rPrChange>
        </w:rPr>
        <w:t xml:space="preserve"> </w:t>
      </w:r>
      <w:proofErr w:type="spellStart"/>
      <w:r w:rsidRPr="00A6167A">
        <w:rPr>
          <w:rFonts w:ascii="Times New Roman" w:eastAsia="Times New Roman" w:hAnsi="Times New Roman" w:cs="Times New Roman"/>
          <w:color w:val="000000"/>
          <w:sz w:val="24"/>
          <w:szCs w:val="24"/>
          <w:rPrChange w:id="60" w:author="ELİF" w:date="2013-03-21T09:20:00Z">
            <w:rPr>
              <w:rFonts w:eastAsia="Times New Roman"/>
            </w:rPr>
          </w:rPrChange>
        </w:rPr>
        <w:t>What</w:t>
      </w:r>
      <w:proofErr w:type="spellEnd"/>
      <w:r w:rsidRPr="00A6167A">
        <w:rPr>
          <w:rFonts w:ascii="Times New Roman" w:eastAsia="Times New Roman" w:hAnsi="Times New Roman" w:cs="Times New Roman"/>
          <w:color w:val="000000"/>
          <w:sz w:val="24"/>
          <w:szCs w:val="24"/>
          <w:rPrChange w:id="61" w:author="ELİF" w:date="2013-03-21T09:20:00Z">
            <w:rPr>
              <w:rFonts w:eastAsia="Times New Roman"/>
            </w:rPr>
          </w:rPrChange>
        </w:rPr>
        <w:t xml:space="preserve"> </w:t>
      </w:r>
      <w:proofErr w:type="spellStart"/>
      <w:r w:rsidRPr="00A6167A">
        <w:rPr>
          <w:rFonts w:ascii="Times New Roman" w:eastAsia="Times New Roman" w:hAnsi="Times New Roman" w:cs="Times New Roman"/>
          <w:color w:val="000000"/>
          <w:sz w:val="24"/>
          <w:szCs w:val="24"/>
          <w:rPrChange w:id="62" w:author="ELİF" w:date="2013-03-21T09:20:00Z">
            <w:rPr>
              <w:rFonts w:eastAsia="Times New Roman"/>
            </w:rPr>
          </w:rPrChange>
        </w:rPr>
        <w:t>are</w:t>
      </w:r>
      <w:proofErr w:type="spellEnd"/>
      <w:r w:rsidRPr="00A6167A">
        <w:rPr>
          <w:rFonts w:ascii="Times New Roman" w:eastAsia="Times New Roman" w:hAnsi="Times New Roman" w:cs="Times New Roman"/>
          <w:color w:val="000000"/>
          <w:sz w:val="24"/>
          <w:szCs w:val="24"/>
          <w:rPrChange w:id="63" w:author="ELİF" w:date="2013-03-21T09:20:00Z">
            <w:rPr>
              <w:rFonts w:eastAsia="Times New Roman"/>
            </w:rPr>
          </w:rPrChange>
        </w:rPr>
        <w:t xml:space="preserve"> </w:t>
      </w:r>
      <w:proofErr w:type="spellStart"/>
      <w:r w:rsidRPr="00A6167A">
        <w:rPr>
          <w:rFonts w:ascii="Times New Roman" w:eastAsia="Times New Roman" w:hAnsi="Times New Roman" w:cs="Times New Roman"/>
          <w:color w:val="000000"/>
          <w:sz w:val="24"/>
          <w:szCs w:val="24"/>
          <w:rPrChange w:id="64" w:author="ELİF" w:date="2013-03-21T09:20:00Z">
            <w:rPr>
              <w:rFonts w:eastAsia="Times New Roman"/>
            </w:rPr>
          </w:rPrChange>
        </w:rPr>
        <w:t>effects</w:t>
      </w:r>
      <w:proofErr w:type="spellEnd"/>
      <w:r w:rsidRPr="00A6167A">
        <w:rPr>
          <w:rFonts w:ascii="Times New Roman" w:eastAsia="Times New Roman" w:hAnsi="Times New Roman" w:cs="Times New Roman"/>
          <w:color w:val="000000"/>
          <w:sz w:val="24"/>
          <w:szCs w:val="24"/>
          <w:rPrChange w:id="65" w:author="ELİF" w:date="2013-03-21T09:20:00Z">
            <w:rPr>
              <w:rFonts w:eastAsia="Times New Roman"/>
            </w:rPr>
          </w:rPrChange>
        </w:rPr>
        <w:t xml:space="preserve"> of </w:t>
      </w:r>
      <w:proofErr w:type="spellStart"/>
      <w:r w:rsidRPr="00A6167A">
        <w:rPr>
          <w:rFonts w:ascii="Times New Roman" w:eastAsia="Times New Roman" w:hAnsi="Times New Roman" w:cs="Times New Roman"/>
          <w:color w:val="000000"/>
          <w:sz w:val="24"/>
          <w:szCs w:val="24"/>
          <w:rPrChange w:id="66" w:author="ELİF" w:date="2013-03-21T09:20:00Z">
            <w:rPr>
              <w:rFonts w:eastAsia="Times New Roman"/>
            </w:rPr>
          </w:rPrChange>
        </w:rPr>
        <w:t>the</w:t>
      </w:r>
      <w:proofErr w:type="spellEnd"/>
      <w:r w:rsidRPr="00A6167A">
        <w:rPr>
          <w:rFonts w:ascii="Times New Roman" w:eastAsia="Times New Roman" w:hAnsi="Times New Roman" w:cs="Times New Roman"/>
          <w:color w:val="000000"/>
          <w:sz w:val="24"/>
          <w:szCs w:val="24"/>
          <w:rPrChange w:id="67" w:author="ELİF" w:date="2013-03-21T09:20:00Z">
            <w:rPr>
              <w:rFonts w:eastAsia="Times New Roman"/>
            </w:rPr>
          </w:rPrChange>
        </w:rPr>
        <w:t xml:space="preserve"> </w:t>
      </w:r>
      <w:proofErr w:type="spellStart"/>
      <w:r w:rsidRPr="00A6167A">
        <w:rPr>
          <w:rFonts w:ascii="Times New Roman" w:eastAsia="Times New Roman" w:hAnsi="Times New Roman" w:cs="Times New Roman"/>
          <w:color w:val="000000"/>
          <w:sz w:val="24"/>
          <w:szCs w:val="24"/>
          <w:rPrChange w:id="68" w:author="ELİF" w:date="2013-03-21T09:20:00Z">
            <w:rPr>
              <w:rFonts w:eastAsia="Times New Roman"/>
            </w:rPr>
          </w:rPrChange>
        </w:rPr>
        <w:t>speech</w:t>
      </w:r>
      <w:proofErr w:type="spellEnd"/>
      <w:r w:rsidRPr="00A6167A">
        <w:rPr>
          <w:rFonts w:ascii="Times New Roman" w:eastAsia="Times New Roman" w:hAnsi="Times New Roman" w:cs="Times New Roman"/>
          <w:color w:val="000000"/>
          <w:sz w:val="24"/>
          <w:szCs w:val="24"/>
          <w:rPrChange w:id="69" w:author="ELİF" w:date="2013-03-21T09:20:00Z">
            <w:rPr>
              <w:rFonts w:eastAsia="Times New Roman"/>
            </w:rPr>
          </w:rPrChange>
        </w:rPr>
        <w:t xml:space="preserve"> on </w:t>
      </w:r>
      <w:proofErr w:type="spellStart"/>
      <w:r w:rsidRPr="00A6167A">
        <w:rPr>
          <w:rFonts w:ascii="Times New Roman" w:eastAsia="Times New Roman" w:hAnsi="Times New Roman" w:cs="Times New Roman"/>
          <w:color w:val="000000"/>
          <w:sz w:val="24"/>
          <w:szCs w:val="24"/>
          <w:rPrChange w:id="70" w:author="ELİF" w:date="2013-03-21T09:20:00Z">
            <w:rPr>
              <w:rFonts w:eastAsia="Times New Roman"/>
            </w:rPr>
          </w:rPrChange>
        </w:rPr>
        <w:t>the</w:t>
      </w:r>
      <w:proofErr w:type="spellEnd"/>
      <w:r w:rsidRPr="00A6167A">
        <w:rPr>
          <w:rFonts w:ascii="Times New Roman" w:eastAsia="Times New Roman" w:hAnsi="Times New Roman" w:cs="Times New Roman"/>
          <w:color w:val="000000"/>
          <w:sz w:val="24"/>
          <w:szCs w:val="24"/>
          <w:rPrChange w:id="71" w:author="ELİF" w:date="2013-03-21T09:20:00Z">
            <w:rPr>
              <w:rFonts w:eastAsia="Times New Roman"/>
            </w:rPr>
          </w:rPrChange>
        </w:rPr>
        <w:t xml:space="preserve"> </w:t>
      </w:r>
      <w:proofErr w:type="spellStart"/>
      <w:r w:rsidRPr="00A6167A">
        <w:rPr>
          <w:rFonts w:ascii="Times New Roman" w:eastAsia="Times New Roman" w:hAnsi="Times New Roman" w:cs="Times New Roman"/>
          <w:color w:val="000000"/>
          <w:sz w:val="24"/>
          <w:szCs w:val="24"/>
          <w:rPrChange w:id="72" w:author="ELİF" w:date="2013-03-21T09:20:00Z">
            <w:rPr>
              <w:rFonts w:eastAsia="Times New Roman"/>
            </w:rPr>
          </w:rPrChange>
        </w:rPr>
        <w:t>people</w:t>
      </w:r>
      <w:proofErr w:type="spellEnd"/>
      <w:ins w:id="73" w:author="ELİF" w:date="2013-03-21T09:21:00Z">
        <w:r w:rsidR="00A6167A">
          <w:rPr>
            <w:rFonts w:ascii="Times New Roman" w:eastAsia="Times New Roman" w:hAnsi="Times New Roman" w:cs="Times New Roman"/>
            <w:color w:val="000000"/>
            <w:sz w:val="24"/>
            <w:szCs w:val="24"/>
          </w:rPr>
          <w:t>?</w:t>
        </w:r>
      </w:ins>
      <w:del w:id="74" w:author="ELİF" w:date="2013-03-21T09:21:00Z">
        <w:r w:rsidRPr="00A6167A" w:rsidDel="00A6167A">
          <w:rPr>
            <w:rFonts w:ascii="Times New Roman" w:eastAsia="Times New Roman" w:hAnsi="Times New Roman" w:cs="Times New Roman"/>
            <w:color w:val="000000"/>
            <w:sz w:val="24"/>
            <w:szCs w:val="24"/>
            <w:rPrChange w:id="75" w:author="ELİF" w:date="2013-03-21T09:20:00Z">
              <w:rPr>
                <w:rFonts w:eastAsia="Times New Roman"/>
              </w:rPr>
            </w:rPrChange>
          </w:rPr>
          <w:delText>.</w:delText>
        </w:r>
      </w:del>
      <w:r w:rsidR="00FC1D61" w:rsidRPr="00A6167A">
        <w:rPr>
          <w:rFonts w:ascii="Times New Roman" w:eastAsia="Times New Roman" w:hAnsi="Times New Roman" w:cs="Times New Roman"/>
          <w:color w:val="000000"/>
          <w:sz w:val="24"/>
          <w:szCs w:val="24"/>
          <w:rPrChange w:id="76" w:author="ELİF" w:date="2013-03-21T09:20:00Z">
            <w:rPr>
              <w:rFonts w:eastAsia="Times New Roman"/>
            </w:rPr>
          </w:rPrChange>
        </w:rPr>
        <w:t xml:space="preserve"> </w:t>
      </w:r>
    </w:p>
    <w:p w:rsidR="00523216" w:rsidRPr="00AB3269" w:rsidRDefault="0094180A" w:rsidP="00AB3269">
      <w:pPr>
        <w:spacing w:line="312" w:lineRule="auto"/>
        <w:ind w:firstLine="708"/>
        <w:rPr>
          <w:rFonts w:ascii="Times New Roman" w:eastAsia="Times New Roman" w:hAnsi="Times New Roman" w:cs="Times New Roman"/>
          <w:color w:val="000000"/>
          <w:sz w:val="24"/>
          <w:szCs w:val="24"/>
        </w:rPr>
      </w:pPr>
      <w:r w:rsidRPr="00AB3269">
        <w:rPr>
          <w:rFonts w:ascii="Times New Roman" w:eastAsia="Times New Roman" w:hAnsi="Times New Roman" w:cs="Times New Roman"/>
          <w:color w:val="000000"/>
          <w:sz w:val="24"/>
          <w:szCs w:val="24"/>
        </w:rPr>
        <w:t xml:space="preserve">Martin Luther King was an </w:t>
      </w:r>
      <w:proofErr w:type="spellStart"/>
      <w:r w:rsidRPr="00AB3269">
        <w:rPr>
          <w:rFonts w:ascii="Times New Roman" w:eastAsia="Times New Roman" w:hAnsi="Times New Roman" w:cs="Times New Roman"/>
          <w:color w:val="000000"/>
          <w:sz w:val="24"/>
          <w:szCs w:val="24"/>
        </w:rPr>
        <w:t>important</w:t>
      </w:r>
      <w:proofErr w:type="spellEnd"/>
      <w:r w:rsidRPr="00AB3269">
        <w:rPr>
          <w:rFonts w:ascii="Times New Roman" w:eastAsia="Times New Roman" w:hAnsi="Times New Roman" w:cs="Times New Roman"/>
          <w:color w:val="000000"/>
          <w:sz w:val="24"/>
          <w:szCs w:val="24"/>
        </w:rPr>
        <w:t xml:space="preserve"> </w:t>
      </w:r>
      <w:del w:id="77" w:author="ELİF" w:date="2013-03-21T09:21:00Z">
        <w:r w:rsidRPr="00AB3269" w:rsidDel="00A6167A">
          <w:rPr>
            <w:rFonts w:ascii="Times New Roman" w:eastAsia="Times New Roman" w:hAnsi="Times New Roman" w:cs="Times New Roman"/>
            <w:color w:val="000000"/>
            <w:sz w:val="24"/>
            <w:szCs w:val="24"/>
          </w:rPr>
          <w:delText xml:space="preserve">people </w:delText>
        </w:r>
      </w:del>
      <w:proofErr w:type="spellStart"/>
      <w:ins w:id="78" w:author="ELİF" w:date="2013-03-21T09:21:00Z">
        <w:r w:rsidR="00A6167A">
          <w:rPr>
            <w:rFonts w:ascii="Times New Roman" w:eastAsia="Times New Roman" w:hAnsi="Times New Roman" w:cs="Times New Roman"/>
            <w:color w:val="000000"/>
            <w:sz w:val="24"/>
            <w:szCs w:val="24"/>
          </w:rPr>
          <w:t>figure</w:t>
        </w:r>
        <w:proofErr w:type="spellEnd"/>
        <w:r w:rsidR="00A6167A" w:rsidRPr="00AB3269">
          <w:rPr>
            <w:rFonts w:ascii="Times New Roman" w:eastAsia="Times New Roman" w:hAnsi="Times New Roman" w:cs="Times New Roman"/>
            <w:color w:val="000000"/>
            <w:sz w:val="24"/>
            <w:szCs w:val="24"/>
          </w:rPr>
          <w:t xml:space="preserve"> </w:t>
        </w:r>
      </w:ins>
      <w:proofErr w:type="spellStart"/>
      <w:r w:rsidRPr="00AB3269">
        <w:rPr>
          <w:rFonts w:ascii="Times New Roman" w:eastAsia="Times New Roman" w:hAnsi="Times New Roman" w:cs="Times New Roman"/>
          <w:color w:val="000000"/>
          <w:sz w:val="24"/>
          <w:szCs w:val="24"/>
        </w:rPr>
        <w:t>who</w:t>
      </w:r>
      <w:proofErr w:type="spellEnd"/>
      <w:r w:rsidRPr="00AB3269">
        <w:rPr>
          <w:rFonts w:ascii="Times New Roman" w:eastAsia="Times New Roman" w:hAnsi="Times New Roman" w:cs="Times New Roman"/>
          <w:color w:val="000000"/>
          <w:sz w:val="24"/>
          <w:szCs w:val="24"/>
        </w:rPr>
        <w:t xml:space="preserve"> </w:t>
      </w:r>
      <w:proofErr w:type="spellStart"/>
      <w:r w:rsidRPr="00AB3269">
        <w:rPr>
          <w:rFonts w:ascii="Times New Roman" w:eastAsia="Times New Roman" w:hAnsi="Times New Roman" w:cs="Times New Roman"/>
          <w:color w:val="000000"/>
          <w:sz w:val="24"/>
          <w:szCs w:val="24"/>
        </w:rPr>
        <w:t>le</w:t>
      </w:r>
      <w:del w:id="79" w:author="ELİF" w:date="2013-03-21T09:21:00Z">
        <w:r w:rsidRPr="00AB3269" w:rsidDel="00A6167A">
          <w:rPr>
            <w:rFonts w:ascii="Times New Roman" w:eastAsia="Times New Roman" w:hAnsi="Times New Roman" w:cs="Times New Roman"/>
            <w:color w:val="000000"/>
            <w:sz w:val="24"/>
            <w:szCs w:val="24"/>
          </w:rPr>
          <w:delText>a</w:delText>
        </w:r>
      </w:del>
      <w:r w:rsidRPr="00AB3269">
        <w:rPr>
          <w:rFonts w:ascii="Times New Roman" w:eastAsia="Times New Roman" w:hAnsi="Times New Roman" w:cs="Times New Roman"/>
          <w:color w:val="000000"/>
          <w:sz w:val="24"/>
          <w:szCs w:val="24"/>
        </w:rPr>
        <w:t>d</w:t>
      </w:r>
      <w:proofErr w:type="spellEnd"/>
      <w:r w:rsidRPr="00AB3269">
        <w:rPr>
          <w:rFonts w:ascii="Times New Roman" w:eastAsia="Times New Roman" w:hAnsi="Times New Roman" w:cs="Times New Roman"/>
          <w:color w:val="000000"/>
          <w:sz w:val="24"/>
          <w:szCs w:val="24"/>
        </w:rPr>
        <w:t xml:space="preserve"> </w:t>
      </w:r>
      <w:del w:id="80" w:author="ELİF" w:date="2013-03-21T09:21:00Z">
        <w:r w:rsidRPr="00AB3269" w:rsidDel="00A6167A">
          <w:rPr>
            <w:rFonts w:ascii="Times New Roman" w:eastAsia="Times New Roman" w:hAnsi="Times New Roman" w:cs="Times New Roman"/>
            <w:color w:val="000000"/>
            <w:sz w:val="24"/>
            <w:szCs w:val="24"/>
          </w:rPr>
          <w:delText>to</w:delText>
        </w:r>
      </w:del>
      <w:r w:rsidRPr="00AB3269">
        <w:rPr>
          <w:rFonts w:ascii="Times New Roman" w:eastAsia="Times New Roman" w:hAnsi="Times New Roman" w:cs="Times New Roman"/>
          <w:color w:val="000000"/>
          <w:sz w:val="24"/>
          <w:szCs w:val="24"/>
        </w:rPr>
        <w:t xml:space="preserve"> </w:t>
      </w:r>
      <w:proofErr w:type="spellStart"/>
      <w:r w:rsidRPr="00AB3269">
        <w:rPr>
          <w:rFonts w:ascii="Times New Roman" w:eastAsia="Times New Roman" w:hAnsi="Times New Roman" w:cs="Times New Roman"/>
          <w:color w:val="000000"/>
          <w:sz w:val="24"/>
          <w:szCs w:val="24"/>
        </w:rPr>
        <w:t>crowd</w:t>
      </w:r>
      <w:ins w:id="81" w:author="ELİF" w:date="2013-03-21T09:21:00Z">
        <w:r w:rsidR="00A6167A">
          <w:rPr>
            <w:rFonts w:ascii="Times New Roman" w:eastAsia="Times New Roman" w:hAnsi="Times New Roman" w:cs="Times New Roman"/>
            <w:color w:val="000000"/>
            <w:sz w:val="24"/>
            <w:szCs w:val="24"/>
          </w:rPr>
          <w:t>s</w:t>
        </w:r>
      </w:ins>
      <w:proofErr w:type="spellEnd"/>
      <w:r w:rsidRPr="00AB3269">
        <w:rPr>
          <w:rFonts w:ascii="Times New Roman" w:eastAsia="Times New Roman" w:hAnsi="Times New Roman" w:cs="Times New Roman"/>
          <w:color w:val="000000"/>
          <w:sz w:val="24"/>
          <w:szCs w:val="24"/>
        </w:rPr>
        <w:t xml:space="preserve"> of </w:t>
      </w:r>
      <w:proofErr w:type="spellStart"/>
      <w:r w:rsidRPr="00AB3269">
        <w:rPr>
          <w:rFonts w:ascii="Times New Roman" w:eastAsia="Times New Roman" w:hAnsi="Times New Roman" w:cs="Times New Roman"/>
          <w:color w:val="000000"/>
          <w:sz w:val="24"/>
          <w:szCs w:val="24"/>
        </w:rPr>
        <w:t>people</w:t>
      </w:r>
      <w:proofErr w:type="spellEnd"/>
      <w:r w:rsidRPr="00AB3269">
        <w:rPr>
          <w:rFonts w:ascii="Times New Roman" w:eastAsia="Times New Roman" w:hAnsi="Times New Roman" w:cs="Times New Roman"/>
          <w:color w:val="000000"/>
          <w:sz w:val="24"/>
          <w:szCs w:val="24"/>
        </w:rPr>
        <w:t xml:space="preserve"> in 60’s America. He was born in </w:t>
      </w:r>
      <w:r w:rsidR="003670A0" w:rsidRPr="00AB3269">
        <w:rPr>
          <w:rFonts w:ascii="Times New Roman" w:eastAsia="Times New Roman" w:hAnsi="Times New Roman" w:cs="Times New Roman"/>
          <w:sz w:val="24"/>
          <w:szCs w:val="24"/>
        </w:rPr>
        <w:t xml:space="preserve">January </w:t>
      </w:r>
      <w:r w:rsidRPr="00AB3269">
        <w:rPr>
          <w:rFonts w:ascii="Times New Roman" w:eastAsia="Times New Roman" w:hAnsi="Times New Roman" w:cs="Times New Roman"/>
          <w:sz w:val="24"/>
          <w:szCs w:val="24"/>
        </w:rPr>
        <w:t>1</w:t>
      </w:r>
      <w:r w:rsidR="00D97D54" w:rsidRPr="00AB3269">
        <w:rPr>
          <w:rFonts w:ascii="Times New Roman" w:eastAsia="Times New Roman" w:hAnsi="Times New Roman" w:cs="Times New Roman"/>
          <w:sz w:val="24"/>
          <w:szCs w:val="24"/>
        </w:rPr>
        <w:t>5,</w:t>
      </w:r>
      <w:r w:rsidRPr="00AB3269">
        <w:rPr>
          <w:rFonts w:ascii="Times New Roman" w:eastAsia="Times New Roman" w:hAnsi="Times New Roman" w:cs="Times New Roman"/>
          <w:sz w:val="24"/>
          <w:szCs w:val="24"/>
        </w:rPr>
        <w:t> 1929, Atlanta, Georgia.</w:t>
      </w:r>
      <w:r w:rsidR="003670A0" w:rsidRPr="00AB3269">
        <w:rPr>
          <w:rFonts w:ascii="Times New Roman" w:eastAsia="Times New Roman" w:hAnsi="Times New Roman" w:cs="Times New Roman"/>
          <w:sz w:val="24"/>
          <w:szCs w:val="24"/>
        </w:rPr>
        <w:t xml:space="preserve"> He </w:t>
      </w:r>
      <w:proofErr w:type="spellStart"/>
      <w:ins w:id="82" w:author="ELİF" w:date="2013-03-21T09:21:00Z">
        <w:r w:rsidR="00A6167A">
          <w:rPr>
            <w:rFonts w:ascii="Times New Roman" w:eastAsia="Times New Roman" w:hAnsi="Times New Roman" w:cs="Times New Roman"/>
            <w:sz w:val="24"/>
            <w:szCs w:val="24"/>
          </w:rPr>
          <w:t>way</w:t>
        </w:r>
        <w:proofErr w:type="spellEnd"/>
        <w:r w:rsidR="00A6167A">
          <w:rPr>
            <w:rFonts w:ascii="Times New Roman" w:eastAsia="Times New Roman" w:hAnsi="Times New Roman" w:cs="Times New Roman"/>
            <w:sz w:val="24"/>
            <w:szCs w:val="24"/>
          </w:rPr>
          <w:t xml:space="preserve"> </w:t>
        </w:r>
      </w:ins>
      <w:proofErr w:type="spellStart"/>
      <w:r w:rsidR="003670A0" w:rsidRPr="00AB3269">
        <w:rPr>
          <w:rFonts w:ascii="Times New Roman" w:eastAsia="Times New Roman" w:hAnsi="Times New Roman" w:cs="Times New Roman"/>
          <w:sz w:val="24"/>
          <w:szCs w:val="24"/>
        </w:rPr>
        <w:t>inspired</w:t>
      </w:r>
      <w:proofErr w:type="spellEnd"/>
      <w:r w:rsidR="003670A0" w:rsidRPr="00AB3269">
        <w:rPr>
          <w:rFonts w:ascii="Times New Roman" w:eastAsia="Times New Roman" w:hAnsi="Times New Roman" w:cs="Times New Roman"/>
          <w:sz w:val="24"/>
          <w:szCs w:val="24"/>
        </w:rPr>
        <w:t xml:space="preserve"> </w:t>
      </w:r>
      <w:del w:id="83" w:author="ELİF" w:date="2013-03-21T09:21:00Z">
        <w:r w:rsidR="003670A0" w:rsidRPr="00AB3269" w:rsidDel="00A6167A">
          <w:rPr>
            <w:rFonts w:ascii="Times New Roman" w:eastAsia="Times New Roman" w:hAnsi="Times New Roman" w:cs="Times New Roman"/>
            <w:sz w:val="24"/>
            <w:szCs w:val="24"/>
          </w:rPr>
          <w:delText xml:space="preserve">from </w:delText>
        </w:r>
      </w:del>
      <w:proofErr w:type="spellStart"/>
      <w:ins w:id="84" w:author="ELİF" w:date="2013-03-21T09:22:00Z">
        <w:r w:rsidR="00A6167A">
          <w:rPr>
            <w:rFonts w:ascii="Times New Roman" w:eastAsia="Times New Roman" w:hAnsi="Times New Roman" w:cs="Times New Roman"/>
            <w:sz w:val="24"/>
            <w:szCs w:val="24"/>
          </w:rPr>
          <w:t>by</w:t>
        </w:r>
        <w:proofErr w:type="spellEnd"/>
        <w:r w:rsidR="00A6167A">
          <w:rPr>
            <w:rFonts w:ascii="Times New Roman" w:eastAsia="Times New Roman" w:hAnsi="Times New Roman" w:cs="Times New Roman"/>
            <w:sz w:val="24"/>
            <w:szCs w:val="24"/>
          </w:rPr>
          <w:t xml:space="preserve"> </w:t>
        </w:r>
      </w:ins>
      <w:r w:rsidR="003670A0" w:rsidRPr="00AB3269">
        <w:rPr>
          <w:rFonts w:ascii="Times New Roman" w:eastAsia="Times New Roman" w:hAnsi="Times New Roman" w:cs="Times New Roman"/>
          <w:sz w:val="24"/>
          <w:szCs w:val="24"/>
        </w:rPr>
        <w:t xml:space="preserve">Benjamin </w:t>
      </w:r>
      <w:proofErr w:type="spellStart"/>
      <w:r w:rsidR="003670A0" w:rsidRPr="00AB3269">
        <w:rPr>
          <w:rFonts w:ascii="Times New Roman" w:eastAsia="Times New Roman" w:hAnsi="Times New Roman" w:cs="Times New Roman"/>
          <w:sz w:val="24"/>
          <w:szCs w:val="24"/>
        </w:rPr>
        <w:t>Ways</w:t>
      </w:r>
      <w:proofErr w:type="spellEnd"/>
      <w:r w:rsidR="003670A0" w:rsidRPr="00AB3269">
        <w:rPr>
          <w:rFonts w:ascii="Times New Roman" w:eastAsia="Times New Roman" w:hAnsi="Times New Roman" w:cs="Times New Roman"/>
          <w:sz w:val="24"/>
          <w:szCs w:val="24"/>
        </w:rPr>
        <w:t xml:space="preserve">. He graduated from Sociology Department. Then he graduated from </w:t>
      </w:r>
      <w:r w:rsidR="00571A58" w:rsidRPr="00AB3269">
        <w:rPr>
          <w:rFonts w:ascii="Times New Roman" w:eastAsia="Times New Roman" w:hAnsi="Times New Roman" w:cs="Times New Roman"/>
          <w:sz w:val="24"/>
          <w:szCs w:val="24"/>
        </w:rPr>
        <w:t xml:space="preserve">Theology Faculty and did master about Systematic Theology. When he was twenty-four he became </w:t>
      </w:r>
      <w:r w:rsidR="00D97D54" w:rsidRPr="00AB3269">
        <w:rPr>
          <w:rFonts w:ascii="Times New Roman" w:eastAsia="Times New Roman" w:hAnsi="Times New Roman" w:cs="Times New Roman"/>
          <w:sz w:val="24"/>
          <w:szCs w:val="24"/>
        </w:rPr>
        <w:t>Pasto</w:t>
      </w:r>
      <w:r w:rsidR="00571A58" w:rsidRPr="00AB3269">
        <w:rPr>
          <w:rFonts w:ascii="Times New Roman" w:eastAsia="Times New Roman" w:hAnsi="Times New Roman" w:cs="Times New Roman"/>
          <w:sz w:val="24"/>
          <w:szCs w:val="24"/>
        </w:rPr>
        <w:t xml:space="preserve">r of the Dexter Avenue Baptist Church. After the event of </w:t>
      </w:r>
      <w:r w:rsidR="00F70C08">
        <w:fldChar w:fldCharType="begin"/>
      </w:r>
      <w:r w:rsidR="00F70C08">
        <w:instrText xml:space="preserve"> HYPERLINK "http://tr.wikipedia.org/wiki/Rosa_Parks" \o "Rosa Parks" </w:instrText>
      </w:r>
      <w:r w:rsidR="00F70C08">
        <w:fldChar w:fldCharType="separate"/>
      </w:r>
      <w:r w:rsidR="00571A58" w:rsidRPr="00AB3269">
        <w:rPr>
          <w:rFonts w:ascii="Times New Roman" w:eastAsia="Times New Roman" w:hAnsi="Times New Roman" w:cs="Times New Roman"/>
          <w:sz w:val="24"/>
          <w:szCs w:val="24"/>
        </w:rPr>
        <w:t>Rosa Parks</w:t>
      </w:r>
      <w:r w:rsidR="00F70C08">
        <w:rPr>
          <w:rFonts w:ascii="Times New Roman" w:eastAsia="Times New Roman" w:hAnsi="Times New Roman" w:cs="Times New Roman"/>
          <w:sz w:val="24"/>
          <w:szCs w:val="24"/>
        </w:rPr>
        <w:fldChar w:fldCharType="end"/>
      </w:r>
      <w:r w:rsidR="00523216" w:rsidRPr="00AB3269">
        <w:rPr>
          <w:rFonts w:ascii="Times New Roman" w:hAnsi="Times New Roman" w:cs="Times New Roman"/>
          <w:sz w:val="24"/>
          <w:szCs w:val="24"/>
        </w:rPr>
        <w:t>, he organized the Mont</w:t>
      </w:r>
      <w:r w:rsidR="00571A58" w:rsidRPr="00AB3269">
        <w:rPr>
          <w:rFonts w:ascii="Times New Roman" w:hAnsi="Times New Roman" w:cs="Times New Roman"/>
          <w:sz w:val="24"/>
          <w:szCs w:val="24"/>
        </w:rPr>
        <w:t>gomery</w:t>
      </w:r>
      <w:r w:rsidR="00523216" w:rsidRPr="00AB3269">
        <w:rPr>
          <w:rFonts w:ascii="Times New Roman" w:hAnsi="Times New Roman" w:cs="Times New Roman"/>
          <w:sz w:val="24"/>
          <w:szCs w:val="24"/>
        </w:rPr>
        <w:t xml:space="preserve"> Bus Boycott. This boycott continued 382 days. He </w:t>
      </w:r>
      <w:proofErr w:type="spellStart"/>
      <w:r w:rsidR="00523216" w:rsidRPr="00AB3269">
        <w:rPr>
          <w:rFonts w:ascii="Times New Roman" w:hAnsi="Times New Roman" w:cs="Times New Roman"/>
          <w:sz w:val="24"/>
          <w:szCs w:val="24"/>
        </w:rPr>
        <w:t>arrested</w:t>
      </w:r>
      <w:proofErr w:type="spellEnd"/>
      <w:r w:rsidR="00523216" w:rsidRPr="00AB3269">
        <w:rPr>
          <w:rFonts w:ascii="Times New Roman" w:hAnsi="Times New Roman" w:cs="Times New Roman"/>
          <w:sz w:val="24"/>
          <w:szCs w:val="24"/>
        </w:rPr>
        <w:t xml:space="preserve"> </w:t>
      </w:r>
      <w:proofErr w:type="spellStart"/>
      <w:r w:rsidR="00523216" w:rsidRPr="00AB3269">
        <w:rPr>
          <w:rFonts w:ascii="Times New Roman" w:hAnsi="Times New Roman" w:cs="Times New Roman"/>
          <w:sz w:val="24"/>
          <w:szCs w:val="24"/>
        </w:rPr>
        <w:t>during</w:t>
      </w:r>
      <w:proofErr w:type="spellEnd"/>
      <w:r w:rsidR="00523216" w:rsidRPr="00AB3269">
        <w:rPr>
          <w:rFonts w:ascii="Times New Roman" w:hAnsi="Times New Roman" w:cs="Times New Roman"/>
          <w:sz w:val="24"/>
          <w:szCs w:val="24"/>
        </w:rPr>
        <w:t xml:space="preserve"> </w:t>
      </w:r>
      <w:proofErr w:type="spellStart"/>
      <w:r w:rsidR="00523216" w:rsidRPr="00AB3269">
        <w:rPr>
          <w:rFonts w:ascii="Times New Roman" w:hAnsi="Times New Roman" w:cs="Times New Roman"/>
          <w:sz w:val="24"/>
          <w:szCs w:val="24"/>
        </w:rPr>
        <w:t>the</w:t>
      </w:r>
      <w:proofErr w:type="spellEnd"/>
      <w:r w:rsidR="00523216" w:rsidRPr="00AB3269">
        <w:rPr>
          <w:rFonts w:ascii="Times New Roman" w:hAnsi="Times New Roman" w:cs="Times New Roman"/>
          <w:sz w:val="24"/>
          <w:szCs w:val="24"/>
        </w:rPr>
        <w:t xml:space="preserve"> </w:t>
      </w:r>
      <w:commentRangeStart w:id="85"/>
      <w:proofErr w:type="spellStart"/>
      <w:r w:rsidR="00523216" w:rsidRPr="00AB3269">
        <w:rPr>
          <w:rFonts w:ascii="Times New Roman" w:hAnsi="Times New Roman" w:cs="Times New Roman"/>
          <w:sz w:val="24"/>
          <w:szCs w:val="24"/>
        </w:rPr>
        <w:t>boycott</w:t>
      </w:r>
      <w:commentRangeEnd w:id="85"/>
      <w:proofErr w:type="spellEnd"/>
      <w:r w:rsidR="00A6167A">
        <w:rPr>
          <w:rStyle w:val="AklamaBavurusu"/>
        </w:rPr>
        <w:commentReference w:id="85"/>
      </w:r>
      <w:r w:rsidR="00523216" w:rsidRPr="00AB3269">
        <w:rPr>
          <w:rFonts w:ascii="Times New Roman" w:hAnsi="Times New Roman" w:cs="Times New Roman"/>
          <w:sz w:val="24"/>
          <w:szCs w:val="24"/>
        </w:rPr>
        <w:t xml:space="preserve">. </w:t>
      </w:r>
    </w:p>
    <w:p w:rsidR="0045190D" w:rsidDel="00A6167A" w:rsidRDefault="00523216" w:rsidP="00AB3269">
      <w:pPr>
        <w:spacing w:line="312" w:lineRule="auto"/>
        <w:ind w:firstLine="708"/>
        <w:rPr>
          <w:del w:id="86" w:author="ELİF" w:date="2013-03-21T09:22:00Z"/>
          <w:rFonts w:ascii="Times New Roman" w:eastAsia="Times New Roman" w:hAnsi="Times New Roman" w:cs="Times New Roman"/>
          <w:sz w:val="24"/>
          <w:szCs w:val="24"/>
        </w:rPr>
      </w:pPr>
      <w:commentRangeStart w:id="87"/>
      <w:r w:rsidRPr="00AB3269">
        <w:rPr>
          <w:rFonts w:ascii="Times New Roman" w:hAnsi="Times New Roman" w:cs="Times New Roman"/>
          <w:sz w:val="24"/>
          <w:szCs w:val="24"/>
        </w:rPr>
        <w:t xml:space="preserve">After </w:t>
      </w:r>
      <w:proofErr w:type="spellStart"/>
      <w:r w:rsidRPr="00AB3269">
        <w:rPr>
          <w:rFonts w:ascii="Times New Roman" w:hAnsi="Times New Roman" w:cs="Times New Roman"/>
          <w:sz w:val="24"/>
          <w:szCs w:val="24"/>
        </w:rPr>
        <w:t>that</w:t>
      </w:r>
      <w:proofErr w:type="spellEnd"/>
      <w:r w:rsidRPr="00AB3269">
        <w:rPr>
          <w:rFonts w:ascii="Times New Roman" w:hAnsi="Times New Roman" w:cs="Times New Roman"/>
          <w:sz w:val="24"/>
          <w:szCs w:val="24"/>
        </w:rPr>
        <w:t xml:space="preserve"> </w:t>
      </w:r>
      <w:proofErr w:type="spellStart"/>
      <w:r w:rsidRPr="00AB3269">
        <w:rPr>
          <w:rFonts w:ascii="Times New Roman" w:hAnsi="Times New Roman" w:cs="Times New Roman"/>
          <w:sz w:val="24"/>
          <w:szCs w:val="24"/>
        </w:rPr>
        <w:t>boycott</w:t>
      </w:r>
      <w:proofErr w:type="spellEnd"/>
      <w:r w:rsidRPr="00AB3269">
        <w:rPr>
          <w:rFonts w:ascii="Times New Roman" w:hAnsi="Times New Roman" w:cs="Times New Roman"/>
          <w:sz w:val="24"/>
          <w:szCs w:val="24"/>
        </w:rPr>
        <w:t xml:space="preserve">, he </w:t>
      </w:r>
      <w:proofErr w:type="spellStart"/>
      <w:r w:rsidRPr="00AB3269">
        <w:rPr>
          <w:rFonts w:ascii="Times New Roman" w:hAnsi="Times New Roman" w:cs="Times New Roman"/>
          <w:sz w:val="24"/>
          <w:szCs w:val="24"/>
        </w:rPr>
        <w:t>help</w:t>
      </w:r>
      <w:r w:rsidR="00850C70" w:rsidRPr="00AB3269">
        <w:rPr>
          <w:rFonts w:ascii="Times New Roman" w:hAnsi="Times New Roman" w:cs="Times New Roman"/>
          <w:sz w:val="24"/>
          <w:szCs w:val="24"/>
        </w:rPr>
        <w:t>ed</w:t>
      </w:r>
      <w:proofErr w:type="spellEnd"/>
      <w:del w:id="88" w:author="ELİF" w:date="2013-03-21T09:22:00Z">
        <w:r w:rsidRPr="00AB3269" w:rsidDel="00A6167A">
          <w:rPr>
            <w:rFonts w:ascii="Times New Roman" w:hAnsi="Times New Roman" w:cs="Times New Roman"/>
            <w:sz w:val="24"/>
            <w:szCs w:val="24"/>
          </w:rPr>
          <w:delText xml:space="preserve"> to</w:delText>
        </w:r>
      </w:del>
      <w:r w:rsidR="00850C70" w:rsidRPr="00AB3269">
        <w:rPr>
          <w:rFonts w:ascii="Times New Roman" w:hAnsi="Times New Roman" w:cs="Times New Roman"/>
          <w:sz w:val="24"/>
          <w:szCs w:val="24"/>
        </w:rPr>
        <w:t xml:space="preserve"> </w:t>
      </w:r>
      <w:proofErr w:type="spellStart"/>
      <w:r w:rsidR="00850C70" w:rsidRPr="00AB3269">
        <w:rPr>
          <w:rFonts w:ascii="Times New Roman" w:hAnsi="Times New Roman" w:cs="Times New Roman"/>
          <w:sz w:val="24"/>
          <w:szCs w:val="24"/>
        </w:rPr>
        <w:t>establish</w:t>
      </w:r>
      <w:proofErr w:type="spellEnd"/>
      <w:del w:id="89" w:author="ELİF" w:date="2013-03-21T09:22:00Z">
        <w:r w:rsidR="00850C70" w:rsidRPr="00AB3269" w:rsidDel="00A6167A">
          <w:rPr>
            <w:rFonts w:ascii="Times New Roman" w:hAnsi="Times New Roman" w:cs="Times New Roman"/>
            <w:sz w:val="24"/>
            <w:szCs w:val="24"/>
          </w:rPr>
          <w:delText>ed</w:delText>
        </w:r>
      </w:del>
      <w:r w:rsidRPr="00AB3269">
        <w:rPr>
          <w:rFonts w:ascii="Times New Roman" w:hAnsi="Times New Roman" w:cs="Times New Roman"/>
          <w:sz w:val="24"/>
          <w:szCs w:val="24"/>
        </w:rPr>
        <w:t xml:space="preserve"> </w:t>
      </w:r>
      <w:proofErr w:type="spellStart"/>
      <w:r w:rsidRPr="00AB3269">
        <w:rPr>
          <w:rFonts w:ascii="Times New Roman" w:hAnsi="Times New Roman" w:cs="Times New Roman"/>
          <w:sz w:val="24"/>
          <w:szCs w:val="24"/>
        </w:rPr>
        <w:t>South</w:t>
      </w:r>
      <w:r w:rsidR="00531536" w:rsidRPr="00AB3269">
        <w:rPr>
          <w:rFonts w:ascii="Times New Roman" w:hAnsi="Times New Roman" w:cs="Times New Roman"/>
          <w:sz w:val="24"/>
          <w:szCs w:val="24"/>
        </w:rPr>
        <w:t>ern</w:t>
      </w:r>
      <w:proofErr w:type="spellEnd"/>
      <w:r w:rsidRPr="00AB3269">
        <w:rPr>
          <w:rFonts w:ascii="Times New Roman" w:hAnsi="Times New Roman" w:cs="Times New Roman"/>
          <w:sz w:val="24"/>
          <w:szCs w:val="24"/>
        </w:rPr>
        <w:t xml:space="preserve"> </w:t>
      </w:r>
      <w:proofErr w:type="spellStart"/>
      <w:r w:rsidRPr="00AB3269">
        <w:rPr>
          <w:rFonts w:ascii="Times New Roman" w:hAnsi="Times New Roman" w:cs="Times New Roman"/>
          <w:sz w:val="24"/>
          <w:szCs w:val="24"/>
        </w:rPr>
        <w:t>Christian</w:t>
      </w:r>
      <w:proofErr w:type="spellEnd"/>
      <w:r w:rsidRPr="00AB3269">
        <w:rPr>
          <w:rFonts w:ascii="Times New Roman" w:hAnsi="Times New Roman" w:cs="Times New Roman"/>
          <w:sz w:val="24"/>
          <w:szCs w:val="24"/>
        </w:rPr>
        <w:t xml:space="preserve"> </w:t>
      </w:r>
      <w:proofErr w:type="spellStart"/>
      <w:r w:rsidRPr="00AB3269">
        <w:rPr>
          <w:rFonts w:ascii="Times New Roman" w:hAnsi="Times New Roman" w:cs="Times New Roman"/>
          <w:sz w:val="24"/>
          <w:szCs w:val="24"/>
        </w:rPr>
        <w:t>Leadership</w:t>
      </w:r>
      <w:proofErr w:type="spellEnd"/>
      <w:r w:rsidRPr="00AB3269">
        <w:rPr>
          <w:rFonts w:ascii="Times New Roman" w:hAnsi="Times New Roman" w:cs="Times New Roman"/>
          <w:sz w:val="24"/>
          <w:szCs w:val="24"/>
        </w:rPr>
        <w:t xml:space="preserve"> Conference (SCLC). </w:t>
      </w:r>
      <w:r w:rsidR="00850C70" w:rsidRPr="00AB3269">
        <w:rPr>
          <w:rFonts w:ascii="Times New Roman" w:hAnsi="Times New Roman" w:cs="Times New Roman"/>
          <w:sz w:val="24"/>
          <w:szCs w:val="24"/>
        </w:rPr>
        <w:t xml:space="preserve">He </w:t>
      </w:r>
      <w:r w:rsidR="0045190D" w:rsidRPr="00AB3269">
        <w:rPr>
          <w:rFonts w:ascii="Times New Roman" w:hAnsi="Times New Roman" w:cs="Times New Roman"/>
          <w:sz w:val="24"/>
          <w:szCs w:val="24"/>
        </w:rPr>
        <w:t>was a fighter</w:t>
      </w:r>
      <w:r w:rsidR="00850C70" w:rsidRPr="00AB3269">
        <w:rPr>
          <w:rFonts w:ascii="Times New Roman" w:hAnsi="Times New Roman" w:cs="Times New Roman"/>
          <w:sz w:val="24"/>
          <w:szCs w:val="24"/>
        </w:rPr>
        <w:t xml:space="preserve"> for </w:t>
      </w:r>
      <w:r w:rsidR="00850C70" w:rsidRPr="00AB3269">
        <w:rPr>
          <w:rFonts w:ascii="Times New Roman" w:eastAsia="Times New Roman" w:hAnsi="Times New Roman" w:cs="Times New Roman"/>
          <w:sz w:val="24"/>
          <w:szCs w:val="24"/>
        </w:rPr>
        <w:t xml:space="preserve">Civil Rights Act of 1964 and Voting </w:t>
      </w:r>
      <w:proofErr w:type="spellStart"/>
      <w:r w:rsidR="00850C70" w:rsidRPr="00AB3269">
        <w:rPr>
          <w:rFonts w:ascii="Times New Roman" w:eastAsia="Times New Roman" w:hAnsi="Times New Roman" w:cs="Times New Roman"/>
          <w:sz w:val="24"/>
          <w:szCs w:val="24"/>
        </w:rPr>
        <w:t>Rights</w:t>
      </w:r>
      <w:proofErr w:type="spellEnd"/>
      <w:r w:rsidR="00850C70" w:rsidRPr="00AB3269">
        <w:rPr>
          <w:rFonts w:ascii="Times New Roman" w:eastAsia="Times New Roman" w:hAnsi="Times New Roman" w:cs="Times New Roman"/>
          <w:sz w:val="24"/>
          <w:szCs w:val="24"/>
        </w:rPr>
        <w:t xml:space="preserve"> </w:t>
      </w:r>
      <w:proofErr w:type="spellStart"/>
      <w:r w:rsidR="00850C70" w:rsidRPr="00AB3269">
        <w:rPr>
          <w:rFonts w:ascii="Times New Roman" w:eastAsia="Times New Roman" w:hAnsi="Times New Roman" w:cs="Times New Roman"/>
          <w:sz w:val="24"/>
          <w:szCs w:val="24"/>
        </w:rPr>
        <w:t>Act</w:t>
      </w:r>
      <w:proofErr w:type="spellEnd"/>
      <w:r w:rsidR="00850C70" w:rsidRPr="00AB3269">
        <w:rPr>
          <w:rFonts w:ascii="Times New Roman" w:eastAsia="Times New Roman" w:hAnsi="Times New Roman" w:cs="Times New Roman"/>
          <w:sz w:val="24"/>
          <w:szCs w:val="24"/>
        </w:rPr>
        <w:t xml:space="preserve"> of 1965</w:t>
      </w:r>
      <w:del w:id="90" w:author="ELİF" w:date="2013-03-21T09:22:00Z">
        <w:r w:rsidR="00850C70" w:rsidRPr="00AB3269" w:rsidDel="00A6167A">
          <w:rPr>
            <w:rFonts w:ascii="Times New Roman" w:eastAsia="Times New Roman" w:hAnsi="Times New Roman" w:cs="Times New Roman"/>
            <w:sz w:val="24"/>
            <w:szCs w:val="24"/>
          </w:rPr>
          <w:delText>.</w:delText>
        </w:r>
      </w:del>
    </w:p>
    <w:p w:rsidR="004B0236" w:rsidRPr="00AB3269" w:rsidDel="00A6167A" w:rsidRDefault="004B0236" w:rsidP="00A6167A">
      <w:pPr>
        <w:spacing w:line="312" w:lineRule="auto"/>
        <w:rPr>
          <w:del w:id="91" w:author="ELİF" w:date="2013-03-21T09:22:00Z"/>
          <w:rFonts w:ascii="Times New Roman" w:eastAsia="Times New Roman" w:hAnsi="Times New Roman" w:cs="Times New Roman"/>
          <w:sz w:val="24"/>
          <w:szCs w:val="24"/>
        </w:rPr>
        <w:pPrChange w:id="92" w:author="ELİF" w:date="2013-03-21T09:22:00Z">
          <w:pPr>
            <w:spacing w:line="312" w:lineRule="auto"/>
            <w:ind w:firstLine="708"/>
          </w:pPr>
        </w:pPrChange>
      </w:pPr>
      <w:r w:rsidRPr="004B0236">
        <w:rPr>
          <w:rFonts w:ascii="Times New Roman" w:eastAsia="Times New Roman" w:hAnsi="Times New Roman" w:cs="Times New Roman"/>
          <w:sz w:val="24"/>
          <w:szCs w:val="24"/>
        </w:rPr>
        <w:t>His</w:t>
      </w:r>
      <w:r w:rsidR="001A6BCE">
        <w:rPr>
          <w:rFonts w:ascii="Times New Roman" w:eastAsia="Times New Roman" w:hAnsi="Times New Roman" w:cs="Times New Roman"/>
          <w:sz w:val="24"/>
          <w:szCs w:val="24"/>
        </w:rPr>
        <w:t xml:space="preserve"> </w:t>
      </w:r>
      <w:proofErr w:type="spellStart"/>
      <w:r w:rsidR="001A6BCE">
        <w:rPr>
          <w:rFonts w:ascii="Times New Roman" w:eastAsia="Times New Roman" w:hAnsi="Times New Roman" w:cs="Times New Roman"/>
          <w:sz w:val="24"/>
          <w:szCs w:val="24"/>
        </w:rPr>
        <w:t>legendary</w:t>
      </w:r>
      <w:proofErr w:type="spellEnd"/>
      <w:r w:rsidR="001A6BCE">
        <w:rPr>
          <w:rFonts w:ascii="Times New Roman" w:eastAsia="Times New Roman" w:hAnsi="Times New Roman" w:cs="Times New Roman"/>
          <w:sz w:val="24"/>
          <w:szCs w:val="24"/>
        </w:rPr>
        <w:t xml:space="preserve"> </w:t>
      </w:r>
      <w:proofErr w:type="spellStart"/>
      <w:r w:rsidR="001A6BCE">
        <w:rPr>
          <w:rFonts w:ascii="Times New Roman" w:eastAsia="Times New Roman" w:hAnsi="Times New Roman" w:cs="Times New Roman"/>
          <w:sz w:val="24"/>
          <w:szCs w:val="24"/>
        </w:rPr>
        <w:t>speech</w:t>
      </w:r>
      <w:proofErr w:type="spellEnd"/>
      <w:r w:rsidR="001A6BCE">
        <w:rPr>
          <w:rFonts w:ascii="Times New Roman" w:eastAsia="Times New Roman" w:hAnsi="Times New Roman" w:cs="Times New Roman"/>
          <w:sz w:val="24"/>
          <w:szCs w:val="24"/>
        </w:rPr>
        <w:t xml:space="preserve"> </w:t>
      </w:r>
      <w:proofErr w:type="spellStart"/>
      <w:r w:rsidR="001A6BCE">
        <w:rPr>
          <w:rFonts w:ascii="Times New Roman" w:eastAsia="Times New Roman" w:hAnsi="Times New Roman" w:cs="Times New Roman"/>
          <w:sz w:val="24"/>
          <w:szCs w:val="24"/>
        </w:rPr>
        <w:t>was</w:t>
      </w:r>
      <w:proofErr w:type="spellEnd"/>
      <w:r w:rsidRPr="004B0236">
        <w:rPr>
          <w:rFonts w:ascii="Times New Roman" w:eastAsia="Times New Roman" w:hAnsi="Times New Roman" w:cs="Times New Roman"/>
          <w:sz w:val="24"/>
          <w:szCs w:val="24"/>
        </w:rPr>
        <w:t xml:space="preserve"> ‘I Have a Dream’. He made the speech in 1963, in front of the Lincoln Memorial during the March on Washington </w:t>
      </w:r>
      <w:proofErr w:type="spellStart"/>
      <w:r w:rsidRPr="004B0236">
        <w:rPr>
          <w:rFonts w:ascii="Times New Roman" w:eastAsia="Times New Roman" w:hAnsi="Times New Roman" w:cs="Times New Roman"/>
          <w:sz w:val="24"/>
          <w:szCs w:val="24"/>
        </w:rPr>
        <w:t>for</w:t>
      </w:r>
      <w:proofErr w:type="spellEnd"/>
      <w:r w:rsidRPr="004B0236">
        <w:rPr>
          <w:rFonts w:ascii="Times New Roman" w:eastAsia="Times New Roman" w:hAnsi="Times New Roman" w:cs="Times New Roman"/>
          <w:sz w:val="24"/>
          <w:szCs w:val="24"/>
        </w:rPr>
        <w:t xml:space="preserve"> </w:t>
      </w:r>
      <w:proofErr w:type="spellStart"/>
      <w:r w:rsidRPr="004B0236">
        <w:rPr>
          <w:rFonts w:ascii="Times New Roman" w:eastAsia="Times New Roman" w:hAnsi="Times New Roman" w:cs="Times New Roman"/>
          <w:sz w:val="24"/>
          <w:szCs w:val="24"/>
        </w:rPr>
        <w:t>Jobs</w:t>
      </w:r>
      <w:proofErr w:type="spellEnd"/>
      <w:r w:rsidRPr="004B0236">
        <w:rPr>
          <w:rFonts w:ascii="Times New Roman" w:eastAsia="Times New Roman" w:hAnsi="Times New Roman" w:cs="Times New Roman"/>
          <w:sz w:val="24"/>
          <w:szCs w:val="24"/>
        </w:rPr>
        <w:t xml:space="preserve"> </w:t>
      </w:r>
      <w:proofErr w:type="spellStart"/>
      <w:r w:rsidRPr="004B0236">
        <w:rPr>
          <w:rFonts w:ascii="Times New Roman" w:eastAsia="Times New Roman" w:hAnsi="Times New Roman" w:cs="Times New Roman"/>
          <w:sz w:val="24"/>
          <w:szCs w:val="24"/>
        </w:rPr>
        <w:t>and</w:t>
      </w:r>
      <w:proofErr w:type="spellEnd"/>
      <w:r w:rsidRPr="004B0236">
        <w:rPr>
          <w:rFonts w:ascii="Times New Roman" w:eastAsia="Times New Roman" w:hAnsi="Times New Roman" w:cs="Times New Roman"/>
          <w:sz w:val="24"/>
          <w:szCs w:val="24"/>
        </w:rPr>
        <w:t xml:space="preserve"> </w:t>
      </w:r>
      <w:proofErr w:type="spellStart"/>
      <w:r w:rsidRPr="004B0236">
        <w:rPr>
          <w:rFonts w:ascii="Times New Roman" w:eastAsia="Times New Roman" w:hAnsi="Times New Roman" w:cs="Times New Roman"/>
          <w:sz w:val="24"/>
          <w:szCs w:val="24"/>
        </w:rPr>
        <w:t>Freedom</w:t>
      </w:r>
      <w:del w:id="93" w:author="ELİF" w:date="2013-03-21T09:22:00Z">
        <w:r w:rsidRPr="004B0236" w:rsidDel="00A6167A">
          <w:rPr>
            <w:rFonts w:ascii="Times New Roman" w:eastAsia="Times New Roman" w:hAnsi="Times New Roman" w:cs="Times New Roman"/>
            <w:sz w:val="24"/>
            <w:szCs w:val="24"/>
          </w:rPr>
          <w:delText>.</w:delText>
        </w:r>
      </w:del>
    </w:p>
    <w:p w:rsidR="002564BC" w:rsidRPr="00AB3269" w:rsidRDefault="003F4029" w:rsidP="00A6167A">
      <w:pPr>
        <w:spacing w:line="312" w:lineRule="auto"/>
        <w:rPr>
          <w:rFonts w:ascii="Times New Roman" w:eastAsia="Times New Roman" w:hAnsi="Times New Roman" w:cs="Times New Roman"/>
          <w:sz w:val="24"/>
          <w:szCs w:val="24"/>
        </w:rPr>
        <w:pPrChange w:id="94" w:author="ELİF" w:date="2013-03-21T09:22:00Z">
          <w:pPr>
            <w:spacing w:line="312" w:lineRule="auto"/>
            <w:ind w:firstLine="708"/>
          </w:pPr>
        </w:pPrChange>
      </w:pPr>
      <w:r w:rsidRPr="00AB3269">
        <w:rPr>
          <w:rFonts w:ascii="Times New Roman" w:eastAsia="Times New Roman" w:hAnsi="Times New Roman" w:cs="Times New Roman"/>
          <w:sz w:val="24"/>
          <w:szCs w:val="24"/>
        </w:rPr>
        <w:t>So</w:t>
      </w:r>
      <w:proofErr w:type="spellEnd"/>
      <w:r w:rsidRPr="00AB3269">
        <w:rPr>
          <w:rFonts w:ascii="Times New Roman" w:eastAsia="Times New Roman" w:hAnsi="Times New Roman" w:cs="Times New Roman"/>
          <w:sz w:val="24"/>
          <w:szCs w:val="24"/>
        </w:rPr>
        <w:t xml:space="preserve"> </w:t>
      </w:r>
      <w:proofErr w:type="spellStart"/>
      <w:r w:rsidRPr="00AB3269">
        <w:rPr>
          <w:rFonts w:ascii="Times New Roman" w:eastAsia="Times New Roman" w:hAnsi="Times New Roman" w:cs="Times New Roman"/>
          <w:sz w:val="24"/>
          <w:szCs w:val="24"/>
        </w:rPr>
        <w:t>many</w:t>
      </w:r>
      <w:proofErr w:type="spellEnd"/>
      <w:r w:rsidRPr="00AB3269">
        <w:rPr>
          <w:rFonts w:ascii="Times New Roman" w:eastAsia="Times New Roman" w:hAnsi="Times New Roman" w:cs="Times New Roman"/>
          <w:sz w:val="24"/>
          <w:szCs w:val="24"/>
        </w:rPr>
        <w:t xml:space="preserve"> </w:t>
      </w:r>
      <w:proofErr w:type="spellStart"/>
      <w:r w:rsidRPr="00AB3269">
        <w:rPr>
          <w:rFonts w:ascii="Times New Roman" w:eastAsia="Times New Roman" w:hAnsi="Times New Roman" w:cs="Times New Roman"/>
          <w:sz w:val="24"/>
          <w:szCs w:val="24"/>
        </w:rPr>
        <w:t>people</w:t>
      </w:r>
      <w:proofErr w:type="spellEnd"/>
      <w:r w:rsidRPr="00AB3269">
        <w:rPr>
          <w:rFonts w:ascii="Times New Roman" w:eastAsia="Times New Roman" w:hAnsi="Times New Roman" w:cs="Times New Roman"/>
          <w:sz w:val="24"/>
          <w:szCs w:val="24"/>
        </w:rPr>
        <w:t xml:space="preserve"> </w:t>
      </w:r>
      <w:proofErr w:type="spellStart"/>
      <w:r w:rsidRPr="00AB3269">
        <w:rPr>
          <w:rFonts w:ascii="Times New Roman" w:eastAsia="Times New Roman" w:hAnsi="Times New Roman" w:cs="Times New Roman"/>
          <w:sz w:val="24"/>
          <w:szCs w:val="24"/>
        </w:rPr>
        <w:t>were</w:t>
      </w:r>
      <w:proofErr w:type="spellEnd"/>
      <w:r w:rsidRPr="00AB3269">
        <w:rPr>
          <w:rFonts w:ascii="Times New Roman" w:eastAsia="Times New Roman" w:hAnsi="Times New Roman" w:cs="Times New Roman"/>
          <w:sz w:val="24"/>
          <w:szCs w:val="24"/>
        </w:rPr>
        <w:t xml:space="preserve"> </w:t>
      </w:r>
      <w:proofErr w:type="spellStart"/>
      <w:r w:rsidRPr="00AB3269">
        <w:rPr>
          <w:rFonts w:ascii="Times New Roman" w:eastAsia="Times New Roman" w:hAnsi="Times New Roman" w:cs="Times New Roman"/>
          <w:sz w:val="24"/>
          <w:szCs w:val="24"/>
        </w:rPr>
        <w:t>inspired</w:t>
      </w:r>
      <w:proofErr w:type="spellEnd"/>
      <w:r w:rsidRPr="00AB3269">
        <w:rPr>
          <w:rFonts w:ascii="Times New Roman" w:eastAsia="Times New Roman" w:hAnsi="Times New Roman" w:cs="Times New Roman"/>
          <w:sz w:val="24"/>
          <w:szCs w:val="24"/>
        </w:rPr>
        <w:t xml:space="preserve"> </w:t>
      </w:r>
      <w:del w:id="95" w:author="ELİF" w:date="2013-03-21T09:22:00Z">
        <w:r w:rsidRPr="00AB3269" w:rsidDel="00A6167A">
          <w:rPr>
            <w:rFonts w:ascii="Times New Roman" w:eastAsia="Times New Roman" w:hAnsi="Times New Roman" w:cs="Times New Roman"/>
            <w:sz w:val="24"/>
            <w:szCs w:val="24"/>
          </w:rPr>
          <w:delText xml:space="preserve">from </w:delText>
        </w:r>
      </w:del>
      <w:proofErr w:type="spellStart"/>
      <w:ins w:id="96" w:author="ELİF" w:date="2013-03-21T09:22:00Z">
        <w:r w:rsidR="00A6167A">
          <w:rPr>
            <w:rFonts w:ascii="Times New Roman" w:eastAsia="Times New Roman" w:hAnsi="Times New Roman" w:cs="Times New Roman"/>
            <w:sz w:val="24"/>
            <w:szCs w:val="24"/>
          </w:rPr>
          <w:t>by</w:t>
        </w:r>
        <w:proofErr w:type="spellEnd"/>
        <w:r w:rsidR="00A6167A" w:rsidRPr="00AB3269">
          <w:rPr>
            <w:rFonts w:ascii="Times New Roman" w:eastAsia="Times New Roman" w:hAnsi="Times New Roman" w:cs="Times New Roman"/>
            <w:sz w:val="24"/>
            <w:szCs w:val="24"/>
          </w:rPr>
          <w:t xml:space="preserve"> </w:t>
        </w:r>
      </w:ins>
      <w:r w:rsidRPr="00AB3269">
        <w:rPr>
          <w:rFonts w:ascii="Times New Roman" w:eastAsia="Times New Roman" w:hAnsi="Times New Roman" w:cs="Times New Roman"/>
          <w:sz w:val="24"/>
          <w:szCs w:val="24"/>
        </w:rPr>
        <w:t xml:space="preserve">his </w:t>
      </w:r>
      <w:proofErr w:type="spellStart"/>
      <w:r w:rsidRPr="00AB3269">
        <w:rPr>
          <w:rFonts w:ascii="Times New Roman" w:eastAsia="Times New Roman" w:hAnsi="Times New Roman" w:cs="Times New Roman"/>
          <w:sz w:val="24"/>
          <w:szCs w:val="24"/>
        </w:rPr>
        <w:t>speech</w:t>
      </w:r>
      <w:proofErr w:type="spellEnd"/>
      <w:r w:rsidRPr="00AB3269">
        <w:rPr>
          <w:rFonts w:ascii="Times New Roman" w:eastAsia="Times New Roman" w:hAnsi="Times New Roman" w:cs="Times New Roman"/>
          <w:sz w:val="24"/>
          <w:szCs w:val="24"/>
        </w:rPr>
        <w:t>.</w:t>
      </w:r>
      <w:r w:rsidR="00A5533F" w:rsidRPr="00AB3269">
        <w:rPr>
          <w:rFonts w:ascii="Times New Roman" w:eastAsia="Times New Roman" w:hAnsi="Times New Roman" w:cs="Times New Roman"/>
          <w:sz w:val="24"/>
          <w:szCs w:val="24"/>
        </w:rPr>
        <w:t xml:space="preserve"> </w:t>
      </w:r>
      <w:r w:rsidR="00531536" w:rsidRPr="00AB3269">
        <w:rPr>
          <w:rFonts w:ascii="Times New Roman" w:eastAsia="Times New Roman" w:hAnsi="Times New Roman" w:cs="Times New Roman"/>
          <w:sz w:val="24"/>
          <w:szCs w:val="24"/>
        </w:rPr>
        <w:t xml:space="preserve">The speech were explained </w:t>
      </w:r>
      <w:proofErr w:type="spellStart"/>
      <w:r w:rsidR="00531536" w:rsidRPr="00AB3269">
        <w:rPr>
          <w:rFonts w:ascii="Times New Roman" w:eastAsia="Times New Roman" w:hAnsi="Times New Roman" w:cs="Times New Roman"/>
          <w:sz w:val="24"/>
          <w:szCs w:val="24"/>
        </w:rPr>
        <w:t>the</w:t>
      </w:r>
      <w:proofErr w:type="spellEnd"/>
      <w:r w:rsidR="00531536" w:rsidRPr="00AB3269">
        <w:rPr>
          <w:rFonts w:ascii="Times New Roman" w:eastAsia="Times New Roman" w:hAnsi="Times New Roman" w:cs="Times New Roman"/>
          <w:sz w:val="24"/>
          <w:szCs w:val="24"/>
        </w:rPr>
        <w:t xml:space="preserve"> </w:t>
      </w:r>
      <w:proofErr w:type="spellStart"/>
      <w:r w:rsidR="00531536" w:rsidRPr="00AB3269">
        <w:rPr>
          <w:rFonts w:ascii="Times New Roman" w:eastAsia="Times New Roman" w:hAnsi="Times New Roman" w:cs="Times New Roman"/>
          <w:sz w:val="24"/>
          <w:szCs w:val="24"/>
        </w:rPr>
        <w:t>Afro-American</w:t>
      </w:r>
      <w:proofErr w:type="spellEnd"/>
      <w:r w:rsidR="00531536" w:rsidRPr="00AB3269">
        <w:rPr>
          <w:rFonts w:ascii="Times New Roman" w:eastAsia="Times New Roman" w:hAnsi="Times New Roman" w:cs="Times New Roman"/>
          <w:sz w:val="24"/>
          <w:szCs w:val="24"/>
        </w:rPr>
        <w:t xml:space="preserve"> </w:t>
      </w:r>
      <w:proofErr w:type="spellStart"/>
      <w:r w:rsidR="00531536" w:rsidRPr="00AB3269">
        <w:rPr>
          <w:rFonts w:ascii="Times New Roman" w:eastAsia="Times New Roman" w:hAnsi="Times New Roman" w:cs="Times New Roman"/>
          <w:sz w:val="24"/>
          <w:szCs w:val="24"/>
        </w:rPr>
        <w:t>people’</w:t>
      </w:r>
      <w:r w:rsidR="004B0236">
        <w:rPr>
          <w:rFonts w:ascii="Times New Roman" w:eastAsia="Times New Roman" w:hAnsi="Times New Roman" w:cs="Times New Roman"/>
          <w:sz w:val="24"/>
          <w:szCs w:val="24"/>
        </w:rPr>
        <w:t>s</w:t>
      </w:r>
      <w:proofErr w:type="spellEnd"/>
      <w:r w:rsidR="004B0236">
        <w:rPr>
          <w:rFonts w:ascii="Times New Roman" w:eastAsia="Times New Roman" w:hAnsi="Times New Roman" w:cs="Times New Roman"/>
          <w:sz w:val="24"/>
          <w:szCs w:val="24"/>
        </w:rPr>
        <w:t xml:space="preserve"> </w:t>
      </w:r>
      <w:proofErr w:type="spellStart"/>
      <w:r w:rsidR="004B0236">
        <w:rPr>
          <w:rFonts w:ascii="Times New Roman" w:eastAsia="Times New Roman" w:hAnsi="Times New Roman" w:cs="Times New Roman"/>
          <w:sz w:val="24"/>
          <w:szCs w:val="24"/>
        </w:rPr>
        <w:t>problems</w:t>
      </w:r>
      <w:proofErr w:type="spellEnd"/>
      <w:r w:rsidR="004B0236">
        <w:rPr>
          <w:rFonts w:ascii="Times New Roman" w:eastAsia="Times New Roman" w:hAnsi="Times New Roman" w:cs="Times New Roman"/>
          <w:sz w:val="24"/>
          <w:szCs w:val="24"/>
        </w:rPr>
        <w:t>:</w:t>
      </w:r>
      <w:commentRangeEnd w:id="87"/>
      <w:r w:rsidR="00A6167A">
        <w:rPr>
          <w:rStyle w:val="AklamaBavurusu"/>
        </w:rPr>
        <w:commentReference w:id="87"/>
      </w:r>
    </w:p>
    <w:p w:rsidR="00AB3269" w:rsidRPr="00AB3269" w:rsidRDefault="0014120C" w:rsidP="00A6167A">
      <w:pPr>
        <w:spacing w:before="134" w:after="0" w:line="312" w:lineRule="auto"/>
        <w:ind w:left="708" w:right="1701"/>
        <w:rPr>
          <w:rFonts w:ascii="Times New Roman" w:eastAsia="Times New Roman" w:hAnsi="Times New Roman" w:cs="Times New Roman"/>
          <w:color w:val="000000"/>
          <w:sz w:val="24"/>
          <w:szCs w:val="24"/>
        </w:rPr>
      </w:pPr>
      <w:commentRangeStart w:id="97"/>
      <w:r w:rsidRPr="00AB3269">
        <w:rPr>
          <w:rFonts w:ascii="Times New Roman" w:eastAsia="Times New Roman" w:hAnsi="Times New Roman" w:cs="Times New Roman"/>
          <w:color w:val="000000"/>
          <w:sz w:val="24"/>
          <w:szCs w:val="24"/>
        </w:rPr>
        <w:t xml:space="preserve">But </w:t>
      </w:r>
      <w:proofErr w:type="spellStart"/>
      <w:r w:rsidRPr="00AB3269">
        <w:rPr>
          <w:rFonts w:ascii="Times New Roman" w:eastAsia="Times New Roman" w:hAnsi="Times New Roman" w:cs="Times New Roman"/>
          <w:color w:val="000000"/>
          <w:sz w:val="24"/>
          <w:szCs w:val="24"/>
        </w:rPr>
        <w:t>one</w:t>
      </w:r>
      <w:proofErr w:type="spellEnd"/>
      <w:r w:rsidRPr="00AB3269">
        <w:rPr>
          <w:rFonts w:ascii="Times New Roman" w:eastAsia="Times New Roman" w:hAnsi="Times New Roman" w:cs="Times New Roman"/>
          <w:color w:val="000000"/>
          <w:sz w:val="24"/>
          <w:szCs w:val="24"/>
        </w:rPr>
        <w:t xml:space="preserve"> </w:t>
      </w:r>
      <w:proofErr w:type="spellStart"/>
      <w:r w:rsidRPr="00AB3269">
        <w:rPr>
          <w:rFonts w:ascii="Times New Roman" w:eastAsia="Times New Roman" w:hAnsi="Times New Roman" w:cs="Times New Roman"/>
          <w:color w:val="000000"/>
          <w:sz w:val="24"/>
          <w:szCs w:val="24"/>
        </w:rPr>
        <w:t>hundred</w:t>
      </w:r>
      <w:proofErr w:type="spellEnd"/>
      <w:r w:rsidRPr="00AB3269">
        <w:rPr>
          <w:rFonts w:ascii="Times New Roman" w:eastAsia="Times New Roman" w:hAnsi="Times New Roman" w:cs="Times New Roman"/>
          <w:color w:val="000000"/>
          <w:sz w:val="24"/>
          <w:szCs w:val="24"/>
        </w:rPr>
        <w:t xml:space="preserve"> </w:t>
      </w:r>
      <w:proofErr w:type="spellStart"/>
      <w:r w:rsidRPr="00AB3269">
        <w:rPr>
          <w:rFonts w:ascii="Times New Roman" w:eastAsia="Times New Roman" w:hAnsi="Times New Roman" w:cs="Times New Roman"/>
          <w:color w:val="000000"/>
          <w:sz w:val="24"/>
          <w:szCs w:val="24"/>
        </w:rPr>
        <w:t>years</w:t>
      </w:r>
      <w:proofErr w:type="spellEnd"/>
      <w:r w:rsidRPr="00AB3269">
        <w:rPr>
          <w:rFonts w:ascii="Times New Roman" w:eastAsia="Times New Roman" w:hAnsi="Times New Roman" w:cs="Times New Roman"/>
          <w:color w:val="000000"/>
          <w:sz w:val="24"/>
          <w:szCs w:val="24"/>
        </w:rPr>
        <w:t xml:space="preserve"> later, the Negro still is not free. One hundred years later, the life of the Negro is still sadly crippled by the manacles of segregation and the chains of discrimination. One hundred years later, the Negro lives on a lonely island of poverty in the midst of a vast ocean of material prosperity. One hundred years later, the Negro is still languishing in the corners of American </w:t>
      </w:r>
      <w:r w:rsidRPr="00AB3269">
        <w:rPr>
          <w:rFonts w:ascii="Times New Roman" w:eastAsia="Times New Roman" w:hAnsi="Times New Roman" w:cs="Times New Roman"/>
          <w:color w:val="000000"/>
          <w:sz w:val="24"/>
          <w:szCs w:val="24"/>
        </w:rPr>
        <w:lastRenderedPageBreak/>
        <w:t>society and finds himself an exile in his own land. So we have come here today to dramatize a shameful condition.</w:t>
      </w:r>
    </w:p>
    <w:p w:rsidR="00AB3269" w:rsidRDefault="00AB3269" w:rsidP="00A6167A">
      <w:pPr>
        <w:spacing w:before="134" w:after="0" w:line="312" w:lineRule="auto"/>
        <w:ind w:left="708" w:right="1701"/>
        <w:rPr>
          <w:rFonts w:ascii="Times New Roman" w:eastAsia="Times New Roman" w:hAnsi="Times New Roman" w:cs="Times New Roman"/>
          <w:color w:val="000000"/>
          <w:sz w:val="24"/>
          <w:szCs w:val="24"/>
        </w:rPr>
      </w:pPr>
      <w:r w:rsidRPr="00AB3269">
        <w:rPr>
          <w:rFonts w:ascii="Times New Roman" w:eastAsia="Times New Roman" w:hAnsi="Times New Roman" w:cs="Times New Roman"/>
          <w:color w:val="000000"/>
          <w:sz w:val="24"/>
          <w:szCs w:val="24"/>
        </w:rPr>
        <w:t xml:space="preserve">… I have a dream that one day this nation will rise up and live out the true meaning of </w:t>
      </w:r>
      <w:proofErr w:type="spellStart"/>
      <w:r w:rsidRPr="00AB3269">
        <w:rPr>
          <w:rFonts w:ascii="Times New Roman" w:eastAsia="Times New Roman" w:hAnsi="Times New Roman" w:cs="Times New Roman"/>
          <w:color w:val="000000"/>
          <w:sz w:val="24"/>
          <w:szCs w:val="24"/>
        </w:rPr>
        <w:t>its</w:t>
      </w:r>
      <w:proofErr w:type="spellEnd"/>
      <w:r w:rsidRPr="00AB3269">
        <w:rPr>
          <w:rFonts w:ascii="Times New Roman" w:eastAsia="Times New Roman" w:hAnsi="Times New Roman" w:cs="Times New Roman"/>
          <w:color w:val="000000"/>
          <w:sz w:val="24"/>
          <w:szCs w:val="24"/>
        </w:rPr>
        <w:t xml:space="preserve"> creed: "We hold these truths to be self-evident: that all men </w:t>
      </w:r>
      <w:proofErr w:type="spellStart"/>
      <w:r w:rsidRPr="00AB3269">
        <w:rPr>
          <w:rFonts w:ascii="Times New Roman" w:eastAsia="Times New Roman" w:hAnsi="Times New Roman" w:cs="Times New Roman"/>
          <w:color w:val="000000"/>
          <w:sz w:val="24"/>
          <w:szCs w:val="24"/>
        </w:rPr>
        <w:t>are</w:t>
      </w:r>
      <w:proofErr w:type="spellEnd"/>
      <w:r w:rsidRPr="00AB3269">
        <w:rPr>
          <w:rFonts w:ascii="Times New Roman" w:eastAsia="Times New Roman" w:hAnsi="Times New Roman" w:cs="Times New Roman"/>
          <w:color w:val="000000"/>
          <w:sz w:val="24"/>
          <w:szCs w:val="24"/>
        </w:rPr>
        <w:t xml:space="preserve"> </w:t>
      </w:r>
      <w:proofErr w:type="spellStart"/>
      <w:r w:rsidRPr="00AB3269">
        <w:rPr>
          <w:rFonts w:ascii="Times New Roman" w:eastAsia="Times New Roman" w:hAnsi="Times New Roman" w:cs="Times New Roman"/>
          <w:color w:val="000000"/>
          <w:sz w:val="24"/>
          <w:szCs w:val="24"/>
        </w:rPr>
        <w:t>created</w:t>
      </w:r>
      <w:proofErr w:type="spellEnd"/>
      <w:r w:rsidRPr="00AB3269">
        <w:rPr>
          <w:rFonts w:ascii="Times New Roman" w:eastAsia="Times New Roman" w:hAnsi="Times New Roman" w:cs="Times New Roman"/>
          <w:color w:val="000000"/>
          <w:sz w:val="24"/>
          <w:szCs w:val="24"/>
        </w:rPr>
        <w:t xml:space="preserve"> </w:t>
      </w:r>
      <w:proofErr w:type="spellStart"/>
      <w:r w:rsidRPr="00AB3269">
        <w:rPr>
          <w:rFonts w:ascii="Times New Roman" w:eastAsia="Times New Roman" w:hAnsi="Times New Roman" w:cs="Times New Roman"/>
          <w:color w:val="000000"/>
          <w:sz w:val="24"/>
          <w:szCs w:val="24"/>
        </w:rPr>
        <w:t>equal</w:t>
      </w:r>
      <w:proofErr w:type="spellEnd"/>
      <w:r w:rsidRPr="00AB3269">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commentRangeStart w:id="98"/>
      <w:sdt>
        <w:sdtPr>
          <w:rPr>
            <w:rFonts w:ascii="Times New Roman" w:eastAsia="Times New Roman" w:hAnsi="Times New Roman" w:cs="Times New Roman"/>
            <w:sz w:val="24"/>
            <w:szCs w:val="24"/>
          </w:rPr>
          <w:id w:val="13508876"/>
          <w:citation/>
        </w:sdtPr>
        <w:sdtEndPr/>
        <w:sdtContent>
          <w:r w:rsidR="004B0236">
            <w:rPr>
              <w:rFonts w:ascii="Times New Roman" w:eastAsia="Times New Roman" w:hAnsi="Times New Roman" w:cs="Times New Roman"/>
              <w:sz w:val="24"/>
              <w:szCs w:val="24"/>
            </w:rPr>
            <w:fldChar w:fldCharType="begin"/>
          </w:r>
          <w:r w:rsidR="004B0236">
            <w:rPr>
              <w:rFonts w:ascii="Times New Roman" w:eastAsia="Times New Roman" w:hAnsi="Times New Roman" w:cs="Times New Roman"/>
              <w:sz w:val="24"/>
              <w:szCs w:val="24"/>
            </w:rPr>
            <w:instrText xml:space="preserve"> CITATION Mar \l 1055  </w:instrText>
          </w:r>
          <w:r w:rsidR="004B0236">
            <w:rPr>
              <w:rFonts w:ascii="Times New Roman" w:eastAsia="Times New Roman" w:hAnsi="Times New Roman" w:cs="Times New Roman"/>
              <w:sz w:val="24"/>
              <w:szCs w:val="24"/>
            </w:rPr>
            <w:fldChar w:fldCharType="separate"/>
          </w:r>
          <w:r w:rsidR="00A6167A" w:rsidRPr="00A6167A">
            <w:rPr>
              <w:rFonts w:ascii="Times New Roman" w:eastAsia="Times New Roman" w:hAnsi="Times New Roman" w:cs="Times New Roman"/>
              <w:noProof/>
              <w:sz w:val="24"/>
              <w:szCs w:val="24"/>
            </w:rPr>
            <w:t>(King)</w:t>
          </w:r>
          <w:r w:rsidR="004B0236">
            <w:rPr>
              <w:rFonts w:ascii="Times New Roman" w:eastAsia="Times New Roman" w:hAnsi="Times New Roman" w:cs="Times New Roman"/>
              <w:sz w:val="24"/>
              <w:szCs w:val="24"/>
            </w:rPr>
            <w:fldChar w:fldCharType="end"/>
          </w:r>
        </w:sdtContent>
      </w:sdt>
      <w:commentRangeEnd w:id="98"/>
      <w:r w:rsidR="00A6167A">
        <w:rPr>
          <w:rStyle w:val="AklamaBavurusu"/>
        </w:rPr>
        <w:commentReference w:id="98"/>
      </w:r>
      <w:commentRangeEnd w:id="97"/>
      <w:r w:rsidR="00A6167A">
        <w:rPr>
          <w:rStyle w:val="AklamaBavurusu"/>
        </w:rPr>
        <w:commentReference w:id="97"/>
      </w:r>
    </w:p>
    <w:p w:rsidR="001A6BCE" w:rsidRDefault="00305164" w:rsidP="001A6BCE">
      <w:pPr>
        <w:spacing w:before="134" w:after="0" w:line="312" w:lineRule="auto"/>
        <w:ind w:firstLine="708"/>
        <w:rPr>
          <w:rFonts w:ascii="Times New Roman" w:eastAsia="Times New Roman" w:hAnsi="Times New Roman" w:cs="Times New Roman"/>
          <w:sz w:val="24"/>
          <w:szCs w:val="24"/>
        </w:rPr>
      </w:pPr>
      <w:r w:rsidRPr="00AB3269">
        <w:rPr>
          <w:rFonts w:ascii="Times New Roman" w:eastAsia="Times New Roman" w:hAnsi="Times New Roman" w:cs="Times New Roman"/>
          <w:sz w:val="24"/>
          <w:szCs w:val="24"/>
        </w:rPr>
        <w:t xml:space="preserve">With this speech, people were encouraged and they stood up for their rights. </w:t>
      </w:r>
      <w:r w:rsidR="007E4561" w:rsidRPr="00AB3269">
        <w:rPr>
          <w:rFonts w:ascii="Times New Roman" w:eastAsia="Times New Roman" w:hAnsi="Times New Roman" w:cs="Times New Roman"/>
          <w:sz w:val="24"/>
          <w:szCs w:val="24"/>
        </w:rPr>
        <w:t>The speech also brought some reform in its wake like Civil Rights Act and Voting Rights Act.</w:t>
      </w:r>
    </w:p>
    <w:p w:rsidR="001A6BCE" w:rsidRPr="001A6BCE" w:rsidRDefault="001A6BCE" w:rsidP="00A6167A">
      <w:pPr>
        <w:spacing w:before="134" w:after="0" w:line="312" w:lineRule="auto"/>
        <w:rPr>
          <w:rFonts w:ascii="Times New Roman" w:eastAsia="Times New Roman" w:hAnsi="Times New Roman" w:cs="Times New Roman"/>
          <w:sz w:val="24"/>
          <w:szCs w:val="24"/>
        </w:rPr>
        <w:sectPr w:rsidR="001A6BCE" w:rsidRPr="001A6BCE" w:rsidSect="00A6167A">
          <w:type w:val="continuous"/>
          <w:pgSz w:w="11906" w:h="16838"/>
          <w:pgMar w:top="1417" w:right="1417" w:bottom="1417" w:left="1417" w:header="708" w:footer="708" w:gutter="0"/>
          <w:cols w:num="1" w:space="708"/>
          <w:docGrid w:linePitch="360"/>
          <w:sectPrChange w:id="99" w:author="ELİF" w:date="2013-03-21T09:18:00Z">
            <w:sectPr w:rsidR="001A6BCE" w:rsidRPr="001A6BCE" w:rsidSect="00A6167A">
              <w:pgMar w:top="1417" w:right="1417" w:bottom="1417" w:left="1417" w:header="708" w:footer="708" w:gutter="0"/>
              <w:cols w:num="2"/>
            </w:sectPr>
          </w:sectPrChange>
        </w:sectPr>
      </w:pPr>
      <w:r w:rsidRPr="001A6BCE">
        <w:rPr>
          <w:rFonts w:ascii="Times New Roman" w:eastAsia="Times New Roman" w:hAnsi="Times New Roman" w:cs="Times New Roman"/>
          <w:color w:val="000000"/>
          <w:sz w:val="24"/>
          <w:szCs w:val="24"/>
        </w:rPr>
        <w:t xml:space="preserve">On </w:t>
      </w:r>
      <w:proofErr w:type="spellStart"/>
      <w:r w:rsidRPr="001A6BCE">
        <w:rPr>
          <w:rFonts w:ascii="Times New Roman" w:eastAsia="Times New Roman" w:hAnsi="Times New Roman" w:cs="Times New Roman"/>
          <w:color w:val="000000"/>
          <w:sz w:val="24"/>
          <w:szCs w:val="24"/>
        </w:rPr>
        <w:t>March</w:t>
      </w:r>
      <w:proofErr w:type="spellEnd"/>
      <w:r w:rsidRPr="001A6BCE">
        <w:rPr>
          <w:rFonts w:ascii="Times New Roman" w:eastAsia="Times New Roman" w:hAnsi="Times New Roman" w:cs="Times New Roman"/>
          <w:color w:val="000000"/>
          <w:sz w:val="24"/>
          <w:szCs w:val="24"/>
        </w:rPr>
        <w:t xml:space="preserve"> 29, 1968, </w:t>
      </w:r>
      <w:r>
        <w:rPr>
          <w:rFonts w:ascii="Times New Roman" w:eastAsia="Times New Roman" w:hAnsi="Times New Roman" w:cs="Times New Roman"/>
          <w:color w:val="000000"/>
          <w:sz w:val="24"/>
          <w:szCs w:val="24"/>
        </w:rPr>
        <w:t xml:space="preserve">Martin Luther </w:t>
      </w:r>
      <w:r w:rsidRPr="001A6BCE">
        <w:rPr>
          <w:rFonts w:ascii="Times New Roman" w:eastAsia="Times New Roman" w:hAnsi="Times New Roman" w:cs="Times New Roman"/>
          <w:color w:val="000000"/>
          <w:sz w:val="24"/>
          <w:szCs w:val="24"/>
        </w:rPr>
        <w:t>King went to Memphis</w:t>
      </w:r>
      <w:r>
        <w:rPr>
          <w:rFonts w:ascii="Times New Roman" w:eastAsia="Times New Roman" w:hAnsi="Times New Roman" w:cs="Times New Roman"/>
          <w:color w:val="000000"/>
          <w:sz w:val="24"/>
          <w:szCs w:val="24"/>
        </w:rPr>
        <w:t xml:space="preserve"> to</w:t>
      </w:r>
      <w:r w:rsidRPr="001A6BCE">
        <w:rPr>
          <w:rFonts w:ascii="Times New Roman" w:eastAsia="Times New Roman" w:hAnsi="Times New Roman" w:cs="Times New Roman"/>
          <w:color w:val="000000"/>
          <w:sz w:val="24"/>
          <w:szCs w:val="24"/>
        </w:rPr>
        <w:t xml:space="preserve"> support of the black sanitary public works employees</w:t>
      </w:r>
      <w:r>
        <w:rPr>
          <w:rFonts w:ascii="Times New Roman" w:eastAsia="Times New Roman" w:hAnsi="Times New Roman" w:cs="Times New Roman"/>
          <w:color w:val="000000"/>
          <w:sz w:val="24"/>
          <w:szCs w:val="24"/>
        </w:rPr>
        <w:t xml:space="preserve">. </w:t>
      </w:r>
      <w:proofErr w:type="spellStart"/>
      <w:ins w:id="100" w:author="ELİF" w:date="2013-03-21T09:24:00Z">
        <w:r w:rsidR="00A6167A">
          <w:rPr>
            <w:rFonts w:ascii="Times New Roman" w:eastAsia="Times New Roman" w:hAnsi="Times New Roman" w:cs="Times New Roman"/>
            <w:color w:val="000000"/>
            <w:sz w:val="24"/>
            <w:szCs w:val="24"/>
          </w:rPr>
          <w:t>The</w:t>
        </w:r>
        <w:proofErr w:type="spellEnd"/>
        <w:r w:rsidR="00A6167A">
          <w:rPr>
            <w:rFonts w:ascii="Times New Roman" w:eastAsia="Times New Roman" w:hAnsi="Times New Roman" w:cs="Times New Roman"/>
            <w:color w:val="000000"/>
            <w:sz w:val="24"/>
            <w:szCs w:val="24"/>
          </w:rPr>
          <w:t xml:space="preserve"> </w:t>
        </w:r>
        <w:proofErr w:type="spellStart"/>
        <w:r w:rsidR="00A6167A">
          <w:rPr>
            <w:rFonts w:ascii="Times New Roman" w:eastAsia="Times New Roman" w:hAnsi="Times New Roman" w:cs="Times New Roman"/>
            <w:color w:val="000000"/>
            <w:sz w:val="24"/>
            <w:szCs w:val="24"/>
          </w:rPr>
          <w:t>following</w:t>
        </w:r>
        <w:proofErr w:type="spellEnd"/>
        <w:r w:rsidR="00A6167A">
          <w:rPr>
            <w:rFonts w:ascii="Times New Roman" w:eastAsia="Times New Roman" w:hAnsi="Times New Roman" w:cs="Times New Roman"/>
            <w:color w:val="000000"/>
            <w:sz w:val="24"/>
            <w:szCs w:val="24"/>
          </w:rPr>
          <w:t xml:space="preserve"> </w:t>
        </w:r>
        <w:proofErr w:type="spellStart"/>
        <w:r w:rsidR="00A6167A">
          <w:rPr>
            <w:rFonts w:ascii="Times New Roman" w:eastAsia="Times New Roman" w:hAnsi="Times New Roman" w:cs="Times New Roman"/>
            <w:color w:val="000000"/>
            <w:sz w:val="24"/>
            <w:szCs w:val="24"/>
          </w:rPr>
          <w:t>day</w:t>
        </w:r>
      </w:ins>
      <w:proofErr w:type="spellEnd"/>
      <w:del w:id="101" w:author="ELİF" w:date="2013-03-21T09:25:00Z">
        <w:r w:rsidDel="00A6167A">
          <w:rPr>
            <w:rFonts w:ascii="Times New Roman" w:eastAsia="Times New Roman" w:hAnsi="Times New Roman" w:cs="Times New Roman"/>
            <w:color w:val="000000"/>
            <w:sz w:val="24"/>
            <w:szCs w:val="24"/>
          </w:rPr>
          <w:delText>Tomorrow</w:delText>
        </w:r>
      </w:del>
      <w:r w:rsidRPr="00940C56">
        <w:rPr>
          <w:rFonts w:ascii="Times New Roman" w:eastAsia="Times New Roman" w:hAnsi="Times New Roman" w:cs="Times New Roman"/>
          <w:sz w:val="24"/>
          <w:szCs w:val="24"/>
        </w:rPr>
        <w:t xml:space="preserve">, </w:t>
      </w:r>
      <w:proofErr w:type="spellStart"/>
      <w:r w:rsidRPr="00940C56">
        <w:rPr>
          <w:rFonts w:ascii="Times New Roman" w:eastAsia="Times New Roman" w:hAnsi="Times New Roman" w:cs="Times New Roman"/>
          <w:sz w:val="24"/>
          <w:szCs w:val="24"/>
        </w:rPr>
        <w:t>King</w:t>
      </w:r>
      <w:proofErr w:type="spellEnd"/>
      <w:r w:rsidRPr="00940C56">
        <w:rPr>
          <w:rFonts w:ascii="Times New Roman" w:eastAsia="Times New Roman" w:hAnsi="Times New Roman" w:cs="Times New Roman"/>
          <w:sz w:val="24"/>
          <w:szCs w:val="24"/>
        </w:rPr>
        <w:t xml:space="preserve"> </w:t>
      </w:r>
      <w:proofErr w:type="spellStart"/>
      <w:ins w:id="102" w:author="ELİF" w:date="2013-03-21T09:25:00Z">
        <w:r w:rsidR="00A6167A">
          <w:rPr>
            <w:rFonts w:ascii="Times New Roman" w:eastAsia="Times New Roman" w:hAnsi="Times New Roman" w:cs="Times New Roman"/>
            <w:sz w:val="24"/>
            <w:szCs w:val="24"/>
          </w:rPr>
          <w:t>was</w:t>
        </w:r>
      </w:ins>
      <w:proofErr w:type="spellEnd"/>
      <w:del w:id="103" w:author="ELİF" w:date="2013-03-21T09:25:00Z">
        <w:r w:rsidRPr="00940C56" w:rsidDel="00A6167A">
          <w:rPr>
            <w:rFonts w:ascii="Times New Roman" w:eastAsia="Times New Roman" w:hAnsi="Times New Roman" w:cs="Times New Roman"/>
            <w:sz w:val="24"/>
            <w:szCs w:val="24"/>
          </w:rPr>
          <w:delText>were</w:delText>
        </w:r>
      </w:del>
      <w:r w:rsidRPr="00940C56">
        <w:rPr>
          <w:rFonts w:ascii="Times New Roman" w:eastAsia="Times New Roman" w:hAnsi="Times New Roman" w:cs="Times New Roman"/>
          <w:sz w:val="24"/>
          <w:szCs w:val="24"/>
        </w:rPr>
        <w:t xml:space="preserve"> </w:t>
      </w:r>
      <w:proofErr w:type="spellStart"/>
      <w:r w:rsidR="00940C56" w:rsidRPr="00940C56">
        <w:rPr>
          <w:rFonts w:ascii="Times New Roman" w:eastAsia="Times New Roman" w:hAnsi="Times New Roman" w:cs="Times New Roman"/>
          <w:sz w:val="24"/>
          <w:szCs w:val="24"/>
        </w:rPr>
        <w:t>shot</w:t>
      </w:r>
      <w:proofErr w:type="spellEnd"/>
      <w:r w:rsidR="00940C56" w:rsidRPr="00940C56">
        <w:rPr>
          <w:rFonts w:ascii="Times New Roman" w:eastAsia="Times New Roman" w:hAnsi="Times New Roman" w:cs="Times New Roman"/>
          <w:sz w:val="24"/>
          <w:szCs w:val="24"/>
        </w:rPr>
        <w:t xml:space="preserve"> </w:t>
      </w:r>
      <w:r w:rsidRPr="00940C56">
        <w:rPr>
          <w:rFonts w:ascii="Times New Roman" w:eastAsia="Times New Roman" w:hAnsi="Times New Roman" w:cs="Times New Roman"/>
          <w:sz w:val="24"/>
          <w:szCs w:val="24"/>
        </w:rPr>
        <w:t xml:space="preserve">on </w:t>
      </w:r>
      <w:proofErr w:type="spellStart"/>
      <w:r w:rsidRPr="00940C56">
        <w:rPr>
          <w:rFonts w:ascii="Times New Roman" w:eastAsia="Times New Roman" w:hAnsi="Times New Roman" w:cs="Times New Roman"/>
          <w:sz w:val="24"/>
          <w:szCs w:val="24"/>
        </w:rPr>
        <w:t>the</w:t>
      </w:r>
      <w:proofErr w:type="spellEnd"/>
      <w:r w:rsidRPr="00940C56">
        <w:rPr>
          <w:rFonts w:ascii="Times New Roman" w:eastAsia="Times New Roman" w:hAnsi="Times New Roman" w:cs="Times New Roman"/>
          <w:sz w:val="24"/>
          <w:szCs w:val="24"/>
        </w:rPr>
        <w:t xml:space="preserve"> motel's second-floor balcony</w:t>
      </w:r>
      <w:r w:rsidR="00940C56">
        <w:rPr>
          <w:rFonts w:ascii="Times New Roman" w:eastAsia="Times New Roman" w:hAnsi="Times New Roman" w:cs="Times New Roman"/>
          <w:sz w:val="24"/>
          <w:szCs w:val="24"/>
        </w:rPr>
        <w:t xml:space="preserve"> </w:t>
      </w:r>
      <w:proofErr w:type="spellStart"/>
      <w:r w:rsidR="00940C56">
        <w:rPr>
          <w:rFonts w:ascii="Times New Roman" w:eastAsia="Times New Roman" w:hAnsi="Times New Roman" w:cs="Times New Roman"/>
          <w:sz w:val="24"/>
          <w:szCs w:val="24"/>
        </w:rPr>
        <w:t>by</w:t>
      </w:r>
      <w:proofErr w:type="spellEnd"/>
      <w:r w:rsidR="00940C56">
        <w:rPr>
          <w:rFonts w:ascii="Times New Roman" w:eastAsia="Times New Roman" w:hAnsi="Times New Roman" w:cs="Times New Roman"/>
          <w:sz w:val="24"/>
          <w:szCs w:val="24"/>
        </w:rPr>
        <w:t xml:space="preserve"> </w:t>
      </w:r>
      <w:r w:rsidR="00940C56" w:rsidRPr="00940C56">
        <w:rPr>
          <w:rFonts w:ascii="Times New Roman" w:eastAsia="Times New Roman" w:hAnsi="Times New Roman" w:cs="Times New Roman"/>
          <w:sz w:val="24"/>
          <w:szCs w:val="24"/>
        </w:rPr>
        <w:t>James Earl Ray.</w:t>
      </w:r>
      <w:r w:rsidR="00A6167A">
        <w:rPr>
          <w:rFonts w:ascii="Times New Roman" w:eastAsia="Times New Roman" w:hAnsi="Times New Roman" w:cs="Times New Roman"/>
          <w:sz w:val="24"/>
          <w:szCs w:val="24"/>
        </w:rPr>
        <w:t xml:space="preserve"> </w:t>
      </w:r>
      <w:proofErr w:type="spellStart"/>
      <w:r w:rsidR="00940C56">
        <w:rPr>
          <w:rFonts w:ascii="Times New Roman" w:eastAsia="Times New Roman" w:hAnsi="Times New Roman" w:cs="Times New Roman"/>
          <w:sz w:val="24"/>
          <w:szCs w:val="24"/>
        </w:rPr>
        <w:t>However</w:t>
      </w:r>
      <w:proofErr w:type="spellEnd"/>
      <w:r w:rsidR="00940C56">
        <w:rPr>
          <w:rFonts w:ascii="Times New Roman" w:eastAsia="Times New Roman" w:hAnsi="Times New Roman" w:cs="Times New Roman"/>
          <w:sz w:val="24"/>
          <w:szCs w:val="24"/>
        </w:rPr>
        <w:t xml:space="preserve">, he </w:t>
      </w:r>
      <w:proofErr w:type="spellStart"/>
      <w:r w:rsidR="00A6167A">
        <w:rPr>
          <w:rFonts w:ascii="Times New Roman" w:eastAsia="Times New Roman" w:hAnsi="Times New Roman" w:cs="Times New Roman"/>
          <w:sz w:val="24"/>
          <w:szCs w:val="24"/>
        </w:rPr>
        <w:t>was</w:t>
      </w:r>
      <w:proofErr w:type="spellEnd"/>
      <w:r w:rsidR="00940C56">
        <w:rPr>
          <w:rFonts w:ascii="Times New Roman" w:eastAsia="Times New Roman" w:hAnsi="Times New Roman" w:cs="Times New Roman"/>
          <w:sz w:val="24"/>
          <w:szCs w:val="24"/>
        </w:rPr>
        <w:t xml:space="preserve"> not </w:t>
      </w:r>
      <w:proofErr w:type="spellStart"/>
      <w:r w:rsidR="00940C56">
        <w:rPr>
          <w:rFonts w:ascii="Times New Roman" w:eastAsia="Times New Roman" w:hAnsi="Times New Roman" w:cs="Times New Roman"/>
          <w:sz w:val="24"/>
          <w:szCs w:val="24"/>
        </w:rPr>
        <w:t>forgotten</w:t>
      </w:r>
      <w:proofErr w:type="spellEnd"/>
      <w:r w:rsidR="00940C56">
        <w:rPr>
          <w:rFonts w:ascii="Times New Roman" w:eastAsia="Times New Roman" w:hAnsi="Times New Roman" w:cs="Times New Roman"/>
          <w:sz w:val="24"/>
          <w:szCs w:val="24"/>
        </w:rPr>
        <w:t>.</w:t>
      </w:r>
      <w:r w:rsidR="00940C56" w:rsidRPr="00940C56">
        <w:rPr>
          <w:rFonts w:ascii="Times New Roman" w:eastAsia="Times New Roman" w:hAnsi="Times New Roman" w:cs="Times New Roman"/>
          <w:sz w:val="24"/>
          <w:szCs w:val="24"/>
        </w:rPr>
        <w:t xml:space="preserve"> Martin Luther King, Jr. Day was established as a U.S. federal holiday in 1986.</w:t>
      </w:r>
    </w:p>
    <w:p w:rsidR="00442EFB" w:rsidRDefault="00442EFB" w:rsidP="00442EFB">
      <w:pPr>
        <w:rPr>
          <w:rFonts w:ascii="Times New Roman" w:hAnsi="Times New Roman" w:cs="Times New Roman"/>
          <w:b/>
          <w:sz w:val="24"/>
          <w:szCs w:val="24"/>
        </w:rPr>
      </w:pPr>
    </w:p>
    <w:p w:rsidR="004B0236" w:rsidRDefault="004B0236" w:rsidP="00442EFB">
      <w:pPr>
        <w:rPr>
          <w:rFonts w:ascii="Times New Roman" w:hAnsi="Times New Roman" w:cs="Times New Roman"/>
          <w:b/>
          <w:sz w:val="24"/>
          <w:szCs w:val="24"/>
        </w:rPr>
      </w:pPr>
    </w:p>
    <w:p w:rsidR="00A6167A" w:rsidRDefault="00A6167A" w:rsidP="005845F2">
      <w:pPr>
        <w:rPr>
          <w:ins w:id="104" w:author="ELİF" w:date="2013-03-21T09:18:00Z"/>
          <w:rFonts w:ascii="Times New Roman" w:hAnsi="Times New Roman" w:cs="Times New Roman"/>
          <w:b/>
          <w:sz w:val="24"/>
          <w:szCs w:val="24"/>
        </w:rPr>
        <w:sectPr w:rsidR="00A6167A" w:rsidSect="00A6167A">
          <w:type w:val="continuous"/>
          <w:pgSz w:w="11906" w:h="16838"/>
          <w:pgMar w:top="1417" w:right="1417" w:bottom="1417" w:left="1417" w:header="708" w:footer="708" w:gutter="0"/>
          <w:cols w:space="708"/>
          <w:docGrid w:linePitch="360"/>
        </w:sectPr>
      </w:pPr>
    </w:p>
    <w:p w:rsidR="00523216" w:rsidRDefault="00442EFB" w:rsidP="005845F2">
      <w:pPr>
        <w:rPr>
          <w:rFonts w:ascii="Times New Roman" w:hAnsi="Times New Roman" w:cs="Times New Roman"/>
          <w:b/>
          <w:sz w:val="24"/>
          <w:szCs w:val="24"/>
        </w:rPr>
      </w:pPr>
      <w:proofErr w:type="spellStart"/>
      <w:r>
        <w:rPr>
          <w:rFonts w:ascii="Times New Roman" w:hAnsi="Times New Roman" w:cs="Times New Roman"/>
          <w:b/>
          <w:sz w:val="24"/>
          <w:szCs w:val="24"/>
        </w:rPr>
        <w:lastRenderedPageBreak/>
        <w:t>Methods</w:t>
      </w:r>
      <w:proofErr w:type="spellEnd"/>
    </w:p>
    <w:p w:rsidR="00686CA2" w:rsidRDefault="00686CA2" w:rsidP="005845F2">
      <w:pPr>
        <w:rPr>
          <w:rFonts w:ascii="Times New Roman" w:hAnsi="Times New Roman" w:cs="Times New Roman"/>
          <w:b/>
          <w:sz w:val="24"/>
          <w:szCs w:val="24"/>
        </w:rPr>
      </w:pPr>
    </w:p>
    <w:p w:rsidR="00940C56" w:rsidRPr="00940C56" w:rsidRDefault="00686CA2" w:rsidP="005845F2">
      <w:pPr>
        <w:rPr>
          <w:rFonts w:ascii="Times New Roman" w:hAnsi="Times New Roman" w:cs="Times New Roman"/>
          <w:sz w:val="24"/>
          <w:szCs w:val="24"/>
          <w:shd w:val="clear" w:color="auto" w:fill="FFFFFF"/>
        </w:rPr>
        <w:sectPr w:rsidR="00940C56" w:rsidRPr="00940C56" w:rsidSect="00B97023">
          <w:type w:val="continuous"/>
          <w:pgSz w:w="11906" w:h="16838"/>
          <w:pgMar w:top="1417" w:right="1417" w:bottom="1417" w:left="1417" w:header="708" w:footer="708" w:gutter="0"/>
          <w:cols w:space="708"/>
          <w:docGrid w:linePitch="360"/>
        </w:sectPr>
      </w:pPr>
      <w:r>
        <w:rPr>
          <w:rFonts w:ascii="Times New Roman" w:hAnsi="Times New Roman" w:cs="Times New Roman"/>
          <w:sz w:val="24"/>
          <w:szCs w:val="24"/>
        </w:rPr>
        <w:tab/>
      </w:r>
      <w:r>
        <w:rPr>
          <w:rFonts w:ascii="Times New Roman" w:hAnsi="Times New Roman" w:cs="Times New Roman"/>
          <w:sz w:val="24"/>
          <w:szCs w:val="24"/>
          <w:shd w:val="clear" w:color="auto" w:fill="FFFFFF"/>
        </w:rPr>
        <w:t>When</w:t>
      </w:r>
      <w:r w:rsidR="003F4029" w:rsidRPr="00686CA2">
        <w:rPr>
          <w:rFonts w:ascii="Times New Roman" w:hAnsi="Times New Roman" w:cs="Times New Roman"/>
          <w:sz w:val="24"/>
          <w:szCs w:val="24"/>
          <w:shd w:val="clear" w:color="auto" w:fill="FFFFFF"/>
        </w:rPr>
        <w:t xml:space="preserve"> researching for </w:t>
      </w:r>
      <w:proofErr w:type="spellStart"/>
      <w:r w:rsidR="003F4029" w:rsidRPr="00686CA2">
        <w:rPr>
          <w:rFonts w:ascii="Times New Roman" w:hAnsi="Times New Roman" w:cs="Times New Roman"/>
          <w:sz w:val="24"/>
          <w:szCs w:val="24"/>
          <w:shd w:val="clear" w:color="auto" w:fill="FFFFFF"/>
        </w:rPr>
        <w:t>t</w:t>
      </w:r>
      <w:r>
        <w:rPr>
          <w:rFonts w:ascii="Times New Roman" w:hAnsi="Times New Roman" w:cs="Times New Roman"/>
          <w:sz w:val="24"/>
          <w:szCs w:val="24"/>
          <w:shd w:val="clear" w:color="auto" w:fill="FFFFFF"/>
        </w:rPr>
        <w:t>he</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study</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some</w:t>
      </w:r>
      <w:proofErr w:type="spellEnd"/>
      <w:r>
        <w:rPr>
          <w:rFonts w:ascii="Times New Roman" w:hAnsi="Times New Roman" w:cs="Times New Roman"/>
          <w:sz w:val="24"/>
          <w:szCs w:val="24"/>
          <w:shd w:val="clear" w:color="auto" w:fill="FFFFFF"/>
        </w:rPr>
        <w:t xml:space="preserve"> </w:t>
      </w:r>
      <w:commentRangeStart w:id="105"/>
      <w:proofErr w:type="spellStart"/>
      <w:r>
        <w:rPr>
          <w:rFonts w:ascii="Times New Roman" w:hAnsi="Times New Roman" w:cs="Times New Roman"/>
          <w:sz w:val="24"/>
          <w:szCs w:val="24"/>
          <w:shd w:val="clear" w:color="auto" w:fill="FFFFFF"/>
        </w:rPr>
        <w:t>databases</w:t>
      </w:r>
      <w:commentRangeEnd w:id="105"/>
      <w:proofErr w:type="spellEnd"/>
      <w:r w:rsidR="00A6167A">
        <w:rPr>
          <w:rStyle w:val="AklamaBavurusu"/>
        </w:rPr>
        <w:commentReference w:id="105"/>
      </w:r>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were</w:t>
      </w:r>
      <w:proofErr w:type="spellEnd"/>
      <w:r w:rsidR="003F4029" w:rsidRPr="00686CA2">
        <w:rPr>
          <w:rFonts w:ascii="Times New Roman" w:hAnsi="Times New Roman" w:cs="Times New Roman"/>
          <w:sz w:val="24"/>
          <w:szCs w:val="24"/>
          <w:shd w:val="clear" w:color="auto" w:fill="FFFFFF"/>
        </w:rPr>
        <w:t xml:space="preserve"> </w:t>
      </w:r>
      <w:proofErr w:type="spellStart"/>
      <w:r w:rsidR="003F4029" w:rsidRPr="00686CA2">
        <w:rPr>
          <w:rFonts w:ascii="Times New Roman" w:hAnsi="Times New Roman" w:cs="Times New Roman"/>
          <w:sz w:val="24"/>
          <w:szCs w:val="24"/>
          <w:shd w:val="clear" w:color="auto" w:fill="FFFFFF"/>
        </w:rPr>
        <w:t>investigated</w:t>
      </w:r>
      <w:proofErr w:type="spellEnd"/>
      <w:r w:rsidR="003F4029" w:rsidRPr="00686CA2">
        <w:rPr>
          <w:rFonts w:ascii="Times New Roman" w:hAnsi="Times New Roman" w:cs="Times New Roman"/>
          <w:sz w:val="24"/>
          <w:szCs w:val="24"/>
          <w:shd w:val="clear" w:color="auto" w:fill="FFFFFF"/>
        </w:rPr>
        <w:t xml:space="preserve"> on </w:t>
      </w:r>
      <w:proofErr w:type="gramStart"/>
      <w:r w:rsidR="003F4029" w:rsidRPr="00686CA2">
        <w:rPr>
          <w:rFonts w:ascii="Times New Roman" w:hAnsi="Times New Roman" w:cs="Times New Roman"/>
          <w:sz w:val="24"/>
          <w:szCs w:val="24"/>
          <w:shd w:val="clear" w:color="auto" w:fill="FFFFFF"/>
        </w:rPr>
        <w:t>online</w:t>
      </w:r>
      <w:proofErr w:type="gramEnd"/>
      <w:r w:rsidR="003F4029" w:rsidRPr="00686CA2">
        <w:rPr>
          <w:rFonts w:ascii="Times New Roman" w:hAnsi="Times New Roman" w:cs="Times New Roman"/>
          <w:sz w:val="24"/>
          <w:szCs w:val="24"/>
          <w:shd w:val="clear" w:color="auto" w:fill="FFFFFF"/>
        </w:rPr>
        <w:t xml:space="preserve"> databases. According to the research studies, prepared by the others who investigated the same or peer subjects, this study is going to gain a momentum and have different kind of point of views. Besides these supplementary references, academic</w:t>
      </w:r>
      <w:r>
        <w:rPr>
          <w:rFonts w:ascii="Times New Roman" w:hAnsi="Times New Roman" w:cs="Times New Roman"/>
          <w:sz w:val="24"/>
          <w:szCs w:val="24"/>
          <w:shd w:val="clear" w:color="auto" w:fill="FFFFFF"/>
        </w:rPr>
        <w:t xml:space="preserve"> literature dictionaries were</w:t>
      </w:r>
      <w:r w:rsidR="003F4029" w:rsidRPr="00686CA2">
        <w:rPr>
          <w:rFonts w:ascii="Times New Roman" w:hAnsi="Times New Roman" w:cs="Times New Roman"/>
          <w:sz w:val="24"/>
          <w:szCs w:val="24"/>
          <w:shd w:val="clear" w:color="auto" w:fill="FFFFFF"/>
        </w:rPr>
        <w:t xml:space="preserve"> used. The main quotations of the play </w:t>
      </w:r>
      <w:r>
        <w:rPr>
          <w:rFonts w:ascii="Times New Roman" w:hAnsi="Times New Roman" w:cs="Times New Roman"/>
          <w:sz w:val="24"/>
          <w:szCs w:val="24"/>
          <w:shd w:val="clear" w:color="auto" w:fill="FFFFFF"/>
        </w:rPr>
        <w:t>were</w:t>
      </w:r>
      <w:r w:rsidR="003F4029" w:rsidRPr="00686CA2">
        <w:rPr>
          <w:rFonts w:ascii="Times New Roman" w:hAnsi="Times New Roman" w:cs="Times New Roman"/>
          <w:sz w:val="24"/>
          <w:szCs w:val="24"/>
          <w:shd w:val="clear" w:color="auto" w:fill="FFFFFF"/>
        </w:rPr>
        <w:t xml:space="preserve"> quoted from the original text</w:t>
      </w:r>
      <w:r w:rsidR="00940C56">
        <w:rPr>
          <w:rFonts w:ascii="Times New Roman" w:hAnsi="Times New Roman" w:cs="Times New Roman"/>
          <w:sz w:val="24"/>
          <w:szCs w:val="24"/>
          <w:shd w:val="clear" w:color="auto" w:fill="FFFFFF"/>
        </w:rPr>
        <w:t>.</w:t>
      </w:r>
    </w:p>
    <w:p w:rsidR="00940C56" w:rsidRDefault="00940C56" w:rsidP="005845F2">
      <w:pPr>
        <w:rPr>
          <w:rFonts w:ascii="Times New Roman" w:hAnsi="Times New Roman" w:cs="Times New Roman"/>
          <w:b/>
          <w:sz w:val="24"/>
          <w:szCs w:val="24"/>
        </w:rPr>
      </w:pPr>
    </w:p>
    <w:p w:rsidR="005845F2" w:rsidRDefault="00442EFB" w:rsidP="005845F2">
      <w:pPr>
        <w:rPr>
          <w:rFonts w:ascii="Times New Roman" w:hAnsi="Times New Roman" w:cs="Times New Roman"/>
          <w:b/>
          <w:sz w:val="24"/>
          <w:szCs w:val="24"/>
        </w:rPr>
      </w:pPr>
      <w:r>
        <w:rPr>
          <w:rFonts w:ascii="Times New Roman" w:hAnsi="Times New Roman" w:cs="Times New Roman"/>
          <w:b/>
          <w:sz w:val="24"/>
          <w:szCs w:val="24"/>
        </w:rPr>
        <w:t>Research Questions</w:t>
      </w:r>
    </w:p>
    <w:p w:rsidR="00686CA2" w:rsidRDefault="00686CA2" w:rsidP="005845F2">
      <w:pPr>
        <w:rPr>
          <w:rFonts w:ascii="Times New Roman" w:hAnsi="Times New Roman" w:cs="Times New Roman"/>
          <w:b/>
          <w:sz w:val="24"/>
          <w:szCs w:val="24"/>
        </w:rPr>
      </w:pPr>
    </w:p>
    <w:p w:rsidR="00475153" w:rsidRDefault="00442EFB" w:rsidP="00475153">
      <w:pPr>
        <w:pStyle w:val="ListeParagraf"/>
        <w:numPr>
          <w:ilvl w:val="0"/>
          <w:numId w:val="1"/>
        </w:numPr>
        <w:spacing w:line="324" w:lineRule="auto"/>
        <w:ind w:left="714" w:hanging="357"/>
        <w:rPr>
          <w:rFonts w:ascii="Times New Roman" w:hAnsi="Times New Roman" w:cs="Times New Roman"/>
          <w:sz w:val="24"/>
          <w:szCs w:val="24"/>
        </w:rPr>
      </w:pPr>
      <w:r>
        <w:rPr>
          <w:rFonts w:ascii="Times New Roman" w:hAnsi="Times New Roman" w:cs="Times New Roman"/>
          <w:sz w:val="24"/>
          <w:szCs w:val="24"/>
        </w:rPr>
        <w:t>Who is Martin Luther King, Jr.?</w:t>
      </w:r>
    </w:p>
    <w:p w:rsidR="006B42E3" w:rsidRPr="00475153" w:rsidRDefault="006B42E3" w:rsidP="00475153">
      <w:pPr>
        <w:pStyle w:val="ListeParagraf"/>
        <w:numPr>
          <w:ilvl w:val="0"/>
          <w:numId w:val="1"/>
        </w:numPr>
        <w:spacing w:line="324" w:lineRule="auto"/>
        <w:ind w:left="714" w:hanging="357"/>
        <w:rPr>
          <w:rFonts w:ascii="Times New Roman" w:hAnsi="Times New Roman" w:cs="Times New Roman"/>
          <w:sz w:val="24"/>
          <w:szCs w:val="24"/>
        </w:rPr>
      </w:pPr>
      <w:r>
        <w:rPr>
          <w:rFonts w:ascii="Times New Roman" w:hAnsi="Times New Roman" w:cs="Times New Roman"/>
          <w:sz w:val="24"/>
          <w:szCs w:val="24"/>
        </w:rPr>
        <w:t xml:space="preserve">What is the meaning of </w:t>
      </w:r>
      <w:r w:rsidRPr="006B42E3">
        <w:rPr>
          <w:rFonts w:ascii="Times New Roman" w:hAnsi="Times New Roman" w:cs="Times New Roman"/>
          <w:sz w:val="24"/>
          <w:szCs w:val="24"/>
        </w:rPr>
        <w:t>Afro-American Civil Rights Movement</w:t>
      </w:r>
      <w:r>
        <w:rPr>
          <w:rFonts w:ascii="Times New Roman" w:hAnsi="Times New Roman" w:cs="Times New Roman"/>
          <w:sz w:val="24"/>
          <w:szCs w:val="24"/>
        </w:rPr>
        <w:t>?</w:t>
      </w:r>
    </w:p>
    <w:p w:rsidR="00442EFB" w:rsidRDefault="00442EFB" w:rsidP="00442EFB">
      <w:pPr>
        <w:pStyle w:val="ListeParagraf"/>
        <w:numPr>
          <w:ilvl w:val="0"/>
          <w:numId w:val="1"/>
        </w:numPr>
        <w:spacing w:line="324" w:lineRule="auto"/>
        <w:ind w:left="714" w:hanging="357"/>
        <w:rPr>
          <w:rFonts w:ascii="Times New Roman" w:hAnsi="Times New Roman" w:cs="Times New Roman"/>
          <w:sz w:val="24"/>
          <w:szCs w:val="24"/>
        </w:rPr>
      </w:pPr>
      <w:r w:rsidRPr="00442EFB">
        <w:rPr>
          <w:rFonts w:ascii="Times New Roman" w:hAnsi="Times New Roman" w:cs="Times New Roman"/>
          <w:sz w:val="24"/>
          <w:szCs w:val="24"/>
        </w:rPr>
        <w:t xml:space="preserve">What is </w:t>
      </w:r>
      <w:r>
        <w:rPr>
          <w:rFonts w:ascii="Times New Roman" w:hAnsi="Times New Roman" w:cs="Times New Roman"/>
          <w:sz w:val="24"/>
          <w:szCs w:val="24"/>
        </w:rPr>
        <w:t>the analysis of ‘I Have a Dream’ speech?</w:t>
      </w:r>
    </w:p>
    <w:p w:rsidR="00442EFB" w:rsidRDefault="00442EFB" w:rsidP="00442EFB">
      <w:pPr>
        <w:pStyle w:val="ListeParagraf"/>
        <w:numPr>
          <w:ilvl w:val="0"/>
          <w:numId w:val="1"/>
        </w:numPr>
        <w:spacing w:line="324" w:lineRule="auto"/>
        <w:ind w:left="714" w:hanging="357"/>
        <w:rPr>
          <w:rFonts w:ascii="Times New Roman" w:hAnsi="Times New Roman" w:cs="Times New Roman"/>
          <w:sz w:val="24"/>
          <w:szCs w:val="24"/>
        </w:rPr>
      </w:pPr>
      <w:r w:rsidRPr="00442EFB">
        <w:rPr>
          <w:rFonts w:ascii="Times New Roman" w:hAnsi="Times New Roman" w:cs="Times New Roman"/>
          <w:sz w:val="24"/>
          <w:szCs w:val="24"/>
        </w:rPr>
        <w:t>What are effe</w:t>
      </w:r>
      <w:r>
        <w:rPr>
          <w:rFonts w:ascii="Times New Roman" w:hAnsi="Times New Roman" w:cs="Times New Roman"/>
          <w:sz w:val="24"/>
          <w:szCs w:val="24"/>
        </w:rPr>
        <w:t>cts of the speech on the people?</w:t>
      </w:r>
    </w:p>
    <w:p w:rsidR="003F4029" w:rsidRDefault="003F4029" w:rsidP="003F4029">
      <w:pPr>
        <w:spacing w:line="324" w:lineRule="auto"/>
        <w:rPr>
          <w:rFonts w:ascii="Times New Roman" w:hAnsi="Times New Roman" w:cs="Times New Roman"/>
          <w:sz w:val="24"/>
          <w:szCs w:val="24"/>
        </w:rPr>
      </w:pPr>
    </w:p>
    <w:p w:rsidR="003F4029" w:rsidRDefault="003F4029" w:rsidP="003F4029">
      <w:pPr>
        <w:spacing w:line="324" w:lineRule="auto"/>
        <w:rPr>
          <w:rFonts w:ascii="Times New Roman" w:hAnsi="Times New Roman" w:cs="Times New Roman"/>
          <w:b/>
          <w:sz w:val="24"/>
          <w:szCs w:val="24"/>
        </w:rPr>
      </w:pPr>
      <w:r>
        <w:rPr>
          <w:rFonts w:ascii="Times New Roman" w:hAnsi="Times New Roman" w:cs="Times New Roman"/>
          <w:b/>
          <w:sz w:val="24"/>
          <w:szCs w:val="24"/>
        </w:rPr>
        <w:t>Result</w:t>
      </w:r>
    </w:p>
    <w:p w:rsidR="003F4029" w:rsidRDefault="00940C56" w:rsidP="003F4029">
      <w:pPr>
        <w:spacing w:line="324" w:lineRule="auto"/>
        <w:rPr>
          <w:rFonts w:ascii="Times New Roman" w:hAnsi="Times New Roman" w:cs="Times New Roman"/>
          <w:sz w:val="24"/>
          <w:szCs w:val="24"/>
        </w:rPr>
      </w:pPr>
      <w:r>
        <w:rPr>
          <w:rFonts w:ascii="Times New Roman" w:hAnsi="Times New Roman" w:cs="Times New Roman"/>
          <w:b/>
          <w:sz w:val="24"/>
          <w:szCs w:val="24"/>
        </w:rPr>
        <w:tab/>
      </w:r>
      <w:r w:rsidR="00AA3353">
        <w:rPr>
          <w:rFonts w:ascii="Times New Roman" w:hAnsi="Times New Roman" w:cs="Times New Roman"/>
          <w:sz w:val="24"/>
          <w:szCs w:val="24"/>
        </w:rPr>
        <w:t xml:space="preserve">Martin Luther King is one of the leaders of the </w:t>
      </w:r>
      <w:r w:rsidR="00AA3353" w:rsidRPr="00AA3353">
        <w:rPr>
          <w:rFonts w:ascii="Times New Roman" w:hAnsi="Times New Roman" w:cs="Times New Roman"/>
          <w:sz w:val="24"/>
          <w:szCs w:val="24"/>
        </w:rPr>
        <w:t>Afro-American Civil Rights Movement</w:t>
      </w:r>
      <w:r w:rsidR="00AA3353">
        <w:rPr>
          <w:rFonts w:ascii="Times New Roman" w:hAnsi="Times New Roman" w:cs="Times New Roman"/>
          <w:sz w:val="24"/>
          <w:szCs w:val="24"/>
        </w:rPr>
        <w:t xml:space="preserve"> and </w:t>
      </w:r>
      <w:r w:rsidR="00AA3353" w:rsidRPr="00AA3353">
        <w:rPr>
          <w:rFonts w:ascii="Times New Roman" w:hAnsi="Times New Roman" w:cs="Times New Roman"/>
          <w:sz w:val="24"/>
          <w:szCs w:val="24"/>
        </w:rPr>
        <w:t>‘I Have a Dream’</w:t>
      </w:r>
      <w:r w:rsidR="00AA3353">
        <w:rPr>
          <w:rFonts w:ascii="Times New Roman" w:hAnsi="Times New Roman" w:cs="Times New Roman"/>
          <w:sz w:val="24"/>
          <w:szCs w:val="24"/>
        </w:rPr>
        <w:t xml:space="preserve"> speech is counting one of the important speeches in American history.</w:t>
      </w:r>
      <w:r w:rsidR="006B42E3">
        <w:rPr>
          <w:rFonts w:ascii="Times New Roman" w:hAnsi="Times New Roman" w:cs="Times New Roman"/>
          <w:sz w:val="24"/>
          <w:szCs w:val="24"/>
        </w:rPr>
        <w:t xml:space="preserve"> The speech and </w:t>
      </w:r>
      <w:r w:rsidR="006B42E3" w:rsidRPr="006B42E3">
        <w:rPr>
          <w:rFonts w:ascii="Times New Roman" w:hAnsi="Times New Roman" w:cs="Times New Roman"/>
          <w:sz w:val="24"/>
          <w:szCs w:val="24"/>
        </w:rPr>
        <w:t>Martin Luther King</w:t>
      </w:r>
      <w:r w:rsidR="006B42E3">
        <w:rPr>
          <w:rFonts w:ascii="Times New Roman" w:hAnsi="Times New Roman" w:cs="Times New Roman"/>
          <w:sz w:val="24"/>
          <w:szCs w:val="24"/>
        </w:rPr>
        <w:t xml:space="preserve"> influenced and </w:t>
      </w:r>
      <w:r w:rsidR="006B42E3" w:rsidRPr="006B42E3">
        <w:rPr>
          <w:rFonts w:ascii="Times New Roman" w:hAnsi="Times New Roman" w:cs="Times New Roman"/>
          <w:sz w:val="24"/>
          <w:szCs w:val="24"/>
        </w:rPr>
        <w:t>encouraged</w:t>
      </w:r>
      <w:r w:rsidR="006B42E3">
        <w:rPr>
          <w:rFonts w:ascii="Times New Roman" w:hAnsi="Times New Roman" w:cs="Times New Roman"/>
          <w:sz w:val="24"/>
          <w:szCs w:val="24"/>
        </w:rPr>
        <w:t xml:space="preserve"> so many people. With </w:t>
      </w:r>
      <w:r w:rsidR="006B42E3" w:rsidRPr="006B42E3">
        <w:rPr>
          <w:rFonts w:ascii="Times New Roman" w:hAnsi="Times New Roman" w:cs="Times New Roman"/>
          <w:sz w:val="24"/>
          <w:szCs w:val="24"/>
        </w:rPr>
        <w:t>Afro-</w:t>
      </w:r>
      <w:r w:rsidR="006B42E3" w:rsidRPr="006B42E3">
        <w:rPr>
          <w:rFonts w:ascii="Times New Roman" w:hAnsi="Times New Roman" w:cs="Times New Roman"/>
          <w:sz w:val="24"/>
          <w:szCs w:val="24"/>
        </w:rPr>
        <w:lastRenderedPageBreak/>
        <w:t>American Civil Rights Movement</w:t>
      </w:r>
      <w:r w:rsidR="006B42E3">
        <w:rPr>
          <w:rFonts w:ascii="Times New Roman" w:hAnsi="Times New Roman" w:cs="Times New Roman"/>
          <w:sz w:val="24"/>
          <w:szCs w:val="24"/>
        </w:rPr>
        <w:t xml:space="preserve">, some racist laws were changed and </w:t>
      </w:r>
      <w:r w:rsidR="006B42E3" w:rsidRPr="006B42E3">
        <w:rPr>
          <w:rFonts w:ascii="Times New Roman" w:hAnsi="Times New Roman" w:cs="Times New Roman"/>
          <w:sz w:val="24"/>
          <w:szCs w:val="24"/>
        </w:rPr>
        <w:t>Afro-American</w:t>
      </w:r>
      <w:r w:rsidR="006B42E3">
        <w:rPr>
          <w:rFonts w:ascii="Times New Roman" w:hAnsi="Times New Roman" w:cs="Times New Roman"/>
          <w:sz w:val="24"/>
          <w:szCs w:val="24"/>
        </w:rPr>
        <w:t xml:space="preserve"> people have their rights.</w:t>
      </w:r>
    </w:p>
    <w:p w:rsidR="006B42E3" w:rsidRPr="00AA3353" w:rsidRDefault="006B42E3" w:rsidP="003F4029">
      <w:pPr>
        <w:spacing w:line="324" w:lineRule="auto"/>
        <w:rPr>
          <w:rFonts w:ascii="Times New Roman" w:hAnsi="Times New Roman" w:cs="Times New Roman"/>
          <w:sz w:val="24"/>
          <w:szCs w:val="24"/>
        </w:rPr>
      </w:pPr>
    </w:p>
    <w:sdt>
      <w:sdtPr>
        <w:rPr>
          <w:rFonts w:asciiTheme="minorHAnsi" w:eastAsiaTheme="minorHAnsi" w:hAnsiTheme="minorHAnsi" w:cstheme="minorBidi"/>
          <w:b w:val="0"/>
          <w:bCs w:val="0"/>
          <w:color w:val="auto"/>
          <w:sz w:val="22"/>
          <w:szCs w:val="22"/>
          <w:lang w:val="en-US"/>
        </w:rPr>
        <w:id w:val="13508878"/>
        <w:docPartObj>
          <w:docPartGallery w:val="Bibliographies"/>
          <w:docPartUnique/>
        </w:docPartObj>
      </w:sdtPr>
      <w:sdtEndPr>
        <w:rPr>
          <w:rFonts w:eastAsiaTheme="minorEastAsia"/>
          <w:lang w:val="tr-TR"/>
        </w:rPr>
      </w:sdtEndPr>
      <w:sdtContent>
        <w:p w:rsidR="004B0236" w:rsidRDefault="00A6167A">
          <w:pPr>
            <w:pStyle w:val="Balk1"/>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Works Cited</w:t>
          </w:r>
        </w:p>
        <w:p w:rsidR="004B0236" w:rsidRPr="004B0236" w:rsidRDefault="004B0236" w:rsidP="004B0236"/>
        <w:sdt>
          <w:sdtPr>
            <w:id w:val="111145805"/>
            <w:bibliography/>
          </w:sdtPr>
          <w:sdtEndPr/>
          <w:sdtContent>
            <w:commentRangeStart w:id="106" w:displacedByCustomXml="prev"/>
            <w:p w:rsidR="00A6167A" w:rsidRDefault="004B0236" w:rsidP="00A6167A">
              <w:pPr>
                <w:pStyle w:val="Kaynaka"/>
                <w:ind w:left="720" w:hanging="720"/>
                <w:rPr>
                  <w:noProof/>
                  <w:lang w:val="en-US"/>
                </w:rPr>
              </w:pPr>
              <w:r>
                <w:fldChar w:fldCharType="begin"/>
              </w:r>
              <w:r>
                <w:instrText xml:space="preserve"> BIBLIOGRAPHY </w:instrText>
              </w:r>
              <w:r>
                <w:fldChar w:fldCharType="separate"/>
              </w:r>
              <w:r w:rsidR="00A6167A">
                <w:rPr>
                  <w:noProof/>
                  <w:lang w:val="en-US"/>
                </w:rPr>
                <w:t xml:space="preserve">BERNARD K. DUFFY, RICHARD D. BESEL. "Martin Luther King Jr.’s “I Have a Dream” and the Politics of Cultural Memory: An Apostil." </w:t>
              </w:r>
              <w:r w:rsidR="00A6167A">
                <w:rPr>
                  <w:i/>
                  <w:iCs/>
                  <w:noProof/>
                  <w:lang w:val="en-US"/>
                </w:rPr>
                <w:t>Taylor &amp; Francis Group, LLC</w:t>
              </w:r>
              <w:r w:rsidR="00A6167A">
                <w:rPr>
                  <w:noProof/>
                  <w:lang w:val="en-US"/>
                </w:rPr>
                <w:t xml:space="preserve"> (2010): 185-190.</w:t>
              </w:r>
            </w:p>
            <w:p w:rsidR="00A6167A" w:rsidRDefault="00A6167A" w:rsidP="00A6167A">
              <w:pPr>
                <w:pStyle w:val="Kaynaka"/>
                <w:ind w:left="720" w:hanging="720"/>
                <w:rPr>
                  <w:noProof/>
                  <w:lang w:val="en-US"/>
                </w:rPr>
              </w:pPr>
              <w:r>
                <w:rPr>
                  <w:i/>
                  <w:iCs/>
                  <w:noProof/>
                  <w:lang w:val="en-US"/>
                </w:rPr>
                <w:t>I Have a Dream</w:t>
              </w:r>
              <w:r>
                <w:rPr>
                  <w:noProof/>
                  <w:lang w:val="en-US"/>
                </w:rPr>
                <w:t>. By Martin Luther King. Perf. Martin Luther King. Washington. March 1963.</w:t>
              </w:r>
            </w:p>
            <w:p w:rsidR="004B0236" w:rsidRDefault="004B0236" w:rsidP="00A6167A">
              <w:r>
                <w:fldChar w:fldCharType="end"/>
              </w:r>
              <w:commentRangeEnd w:id="106"/>
              <w:r w:rsidR="00A6167A">
                <w:rPr>
                  <w:rStyle w:val="AklamaBavurusu"/>
                </w:rPr>
                <w:commentReference w:id="106"/>
              </w:r>
            </w:p>
          </w:sdtContent>
        </w:sdt>
      </w:sdtContent>
    </w:sdt>
    <w:p w:rsidR="00442EFB" w:rsidRDefault="00442EFB" w:rsidP="004B0236">
      <w:pPr>
        <w:spacing w:line="324" w:lineRule="auto"/>
        <w:rPr>
          <w:rFonts w:ascii="Times New Roman" w:hAnsi="Times New Roman" w:cs="Times New Roman"/>
          <w:b/>
          <w:sz w:val="24"/>
          <w:szCs w:val="24"/>
        </w:rPr>
      </w:pPr>
    </w:p>
    <w:p w:rsidR="00A5533F" w:rsidRDefault="00A5533F" w:rsidP="005845F2">
      <w:pPr>
        <w:rPr>
          <w:rFonts w:ascii="Times New Roman" w:hAnsi="Times New Roman" w:cs="Times New Roman"/>
          <w:b/>
          <w:sz w:val="24"/>
          <w:szCs w:val="24"/>
        </w:rPr>
      </w:pPr>
    </w:p>
    <w:p w:rsidR="00686CA2" w:rsidRDefault="00F70C08" w:rsidP="005845F2">
      <w:pPr>
        <w:rPr>
          <w:rFonts w:ascii="Times New Roman" w:hAnsi="Times New Roman" w:cs="Times New Roman"/>
          <w:b/>
          <w:sz w:val="24"/>
          <w:szCs w:val="24"/>
        </w:rPr>
      </w:pPr>
      <w:proofErr w:type="spellStart"/>
      <w:r>
        <w:rPr>
          <w:rFonts w:ascii="Times New Roman" w:hAnsi="Times New Roman" w:cs="Times New Roman"/>
          <w:b/>
          <w:sz w:val="24"/>
          <w:szCs w:val="24"/>
        </w:rPr>
        <w:t>The</w:t>
      </w:r>
      <w:proofErr w:type="spellEnd"/>
      <w:r>
        <w:rPr>
          <w:rFonts w:ascii="Times New Roman" w:hAnsi="Times New Roman" w:cs="Times New Roman"/>
          <w:b/>
          <w:sz w:val="24"/>
          <w:szCs w:val="24"/>
        </w:rPr>
        <w:t xml:space="preserve"> Bernard et al. Reference is not </w:t>
      </w:r>
      <w:proofErr w:type="spellStart"/>
      <w:r>
        <w:rPr>
          <w:rFonts w:ascii="Times New Roman" w:hAnsi="Times New Roman" w:cs="Times New Roman"/>
          <w:b/>
          <w:sz w:val="24"/>
          <w:szCs w:val="24"/>
        </w:rPr>
        <w:t>cited</w:t>
      </w:r>
      <w:proofErr w:type="spellEnd"/>
      <w:r>
        <w:rPr>
          <w:rFonts w:ascii="Times New Roman" w:hAnsi="Times New Roman" w:cs="Times New Roman"/>
          <w:b/>
          <w:sz w:val="24"/>
          <w:szCs w:val="24"/>
        </w:rPr>
        <w:t xml:space="preserve"> in </w:t>
      </w:r>
      <w:proofErr w:type="spellStart"/>
      <w:r>
        <w:rPr>
          <w:rFonts w:ascii="Times New Roman" w:hAnsi="Times New Roman" w:cs="Times New Roman"/>
          <w:b/>
          <w:sz w:val="24"/>
          <w:szCs w:val="24"/>
        </w:rPr>
        <w:t>the</w:t>
      </w:r>
      <w:proofErr w:type="spellEnd"/>
      <w:r>
        <w:rPr>
          <w:rFonts w:ascii="Times New Roman" w:hAnsi="Times New Roman" w:cs="Times New Roman"/>
          <w:b/>
          <w:sz w:val="24"/>
          <w:szCs w:val="24"/>
        </w:rPr>
        <w:t xml:space="preserve"> text?</w:t>
      </w:r>
      <w:bookmarkStart w:id="107" w:name="_GoBack"/>
      <w:bookmarkEnd w:id="107"/>
    </w:p>
    <w:p w:rsidR="00442EFB" w:rsidRPr="00442EFB" w:rsidRDefault="00442EFB" w:rsidP="005845F2">
      <w:pPr>
        <w:rPr>
          <w:rFonts w:ascii="Times New Roman" w:hAnsi="Times New Roman" w:cs="Times New Roman"/>
          <w:sz w:val="24"/>
          <w:szCs w:val="24"/>
        </w:rPr>
      </w:pPr>
      <w:r>
        <w:rPr>
          <w:rFonts w:ascii="Times New Roman" w:hAnsi="Times New Roman" w:cs="Times New Roman"/>
          <w:b/>
          <w:sz w:val="24"/>
          <w:szCs w:val="24"/>
        </w:rPr>
        <w:tab/>
      </w:r>
    </w:p>
    <w:sectPr w:rsidR="00442EFB" w:rsidRPr="00442EFB" w:rsidSect="00B97023">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7" w:author="ELİF" w:date="2013-03-21T09:19:00Z" w:initials="E">
    <w:p w:rsidR="00A6167A" w:rsidRDefault="00A6167A">
      <w:pPr>
        <w:pStyle w:val="AklamaMetni"/>
      </w:pPr>
      <w:r>
        <w:rPr>
          <w:rStyle w:val="AklamaBavurusu"/>
        </w:rPr>
        <w:annotationRef/>
      </w:r>
      <w:r>
        <w:t xml:space="preserve">Start </w:t>
      </w:r>
      <w:proofErr w:type="spellStart"/>
      <w:r>
        <w:t>introduction</w:t>
      </w:r>
      <w:proofErr w:type="spellEnd"/>
      <w:r>
        <w:t xml:space="preserve"> on a </w:t>
      </w:r>
      <w:proofErr w:type="spellStart"/>
      <w:r>
        <w:t>new</w:t>
      </w:r>
      <w:proofErr w:type="spellEnd"/>
      <w:r>
        <w:t xml:space="preserve"> </w:t>
      </w:r>
      <w:proofErr w:type="spellStart"/>
      <w:r>
        <w:t>page</w:t>
      </w:r>
      <w:proofErr w:type="spellEnd"/>
    </w:p>
  </w:comment>
  <w:comment w:id="27" w:author="ELİF" w:date="2013-03-21T09:20:00Z" w:initials="E">
    <w:p w:rsidR="00A6167A" w:rsidRDefault="00A6167A">
      <w:pPr>
        <w:pStyle w:val="AklamaMetni"/>
      </w:pPr>
      <w:r>
        <w:rPr>
          <w:rStyle w:val="AklamaBavurusu"/>
        </w:rPr>
        <w:annotationRef/>
      </w:r>
      <w:proofErr w:type="spellStart"/>
      <w:r>
        <w:t>Give</w:t>
      </w:r>
      <w:proofErr w:type="spellEnd"/>
      <w:r>
        <w:t xml:space="preserve"> </w:t>
      </w:r>
      <w:proofErr w:type="spellStart"/>
      <w:r>
        <w:t>reference</w:t>
      </w:r>
      <w:proofErr w:type="spellEnd"/>
      <w:r>
        <w:t xml:space="preserve"> </w:t>
      </w:r>
      <w:proofErr w:type="gramStart"/>
      <w:r>
        <w:t>fort</w:t>
      </w:r>
      <w:proofErr w:type="gramEnd"/>
      <w:r>
        <w:t xml:space="preserve"> his </w:t>
      </w:r>
      <w:proofErr w:type="spellStart"/>
      <w:r>
        <w:t>information</w:t>
      </w:r>
      <w:proofErr w:type="spellEnd"/>
    </w:p>
  </w:comment>
  <w:comment w:id="85" w:author="ELİF" w:date="2013-03-21T09:22:00Z" w:initials="E">
    <w:p w:rsidR="00A6167A" w:rsidRDefault="00A6167A">
      <w:pPr>
        <w:pStyle w:val="AklamaMetni"/>
      </w:pPr>
      <w:r>
        <w:rPr>
          <w:rStyle w:val="AklamaBavurusu"/>
        </w:rPr>
        <w:annotationRef/>
      </w:r>
      <w:proofErr w:type="spellStart"/>
      <w:r>
        <w:t>Give</w:t>
      </w:r>
      <w:proofErr w:type="spellEnd"/>
      <w:r>
        <w:t xml:space="preserve"> </w:t>
      </w:r>
      <w:proofErr w:type="spellStart"/>
      <w:r>
        <w:t>source</w:t>
      </w:r>
      <w:proofErr w:type="spellEnd"/>
      <w:r>
        <w:t xml:space="preserve"> of </w:t>
      </w:r>
      <w:proofErr w:type="spellStart"/>
      <w:r>
        <w:t>biographical</w:t>
      </w:r>
      <w:proofErr w:type="spellEnd"/>
      <w:r>
        <w:t xml:space="preserve"> </w:t>
      </w:r>
      <w:proofErr w:type="spellStart"/>
      <w:r>
        <w:t>information</w:t>
      </w:r>
      <w:proofErr w:type="spellEnd"/>
    </w:p>
  </w:comment>
  <w:comment w:id="87" w:author="ELİF" w:date="2013-03-21T09:23:00Z" w:initials="E">
    <w:p w:rsidR="00A6167A" w:rsidRDefault="00A6167A">
      <w:pPr>
        <w:pStyle w:val="AklamaMetni"/>
      </w:pPr>
      <w:r>
        <w:rPr>
          <w:rStyle w:val="AklamaBavurusu"/>
        </w:rPr>
        <w:annotationRef/>
      </w:r>
      <w:proofErr w:type="spellStart"/>
      <w:r>
        <w:t>Make</w:t>
      </w:r>
      <w:proofErr w:type="spellEnd"/>
      <w:r>
        <w:t xml:space="preserve"> </w:t>
      </w:r>
      <w:proofErr w:type="spellStart"/>
      <w:r>
        <w:t>one</w:t>
      </w:r>
      <w:proofErr w:type="spellEnd"/>
      <w:r>
        <w:t xml:space="preserve"> </w:t>
      </w:r>
      <w:proofErr w:type="spellStart"/>
      <w:r>
        <w:t>paragraph</w:t>
      </w:r>
      <w:proofErr w:type="spellEnd"/>
      <w:r>
        <w:t xml:space="preserve"> do not </w:t>
      </w:r>
      <w:proofErr w:type="spellStart"/>
      <w:r>
        <w:t>write</w:t>
      </w:r>
      <w:proofErr w:type="spellEnd"/>
      <w:r>
        <w:t xml:space="preserve"> </w:t>
      </w:r>
      <w:proofErr w:type="spellStart"/>
      <w:r>
        <w:t>separate</w:t>
      </w:r>
      <w:proofErr w:type="spellEnd"/>
      <w:r>
        <w:t xml:space="preserve"> </w:t>
      </w:r>
      <w:proofErr w:type="spellStart"/>
      <w:r>
        <w:t>single</w:t>
      </w:r>
      <w:proofErr w:type="spellEnd"/>
      <w:r>
        <w:t xml:space="preserve"> </w:t>
      </w:r>
      <w:proofErr w:type="spellStart"/>
      <w:r>
        <w:t>sentences</w:t>
      </w:r>
      <w:proofErr w:type="spellEnd"/>
      <w:r>
        <w:t xml:space="preserve"> </w:t>
      </w:r>
    </w:p>
  </w:comment>
  <w:comment w:id="98" w:author="ELİF" w:date="2013-03-21T09:24:00Z" w:initials="E">
    <w:p w:rsidR="00A6167A" w:rsidRDefault="00A6167A">
      <w:pPr>
        <w:pStyle w:val="AklamaMetni"/>
      </w:pPr>
      <w:r>
        <w:rPr>
          <w:rStyle w:val="AklamaBavurusu"/>
        </w:rPr>
        <w:annotationRef/>
      </w:r>
      <w:proofErr w:type="spellStart"/>
      <w:r>
        <w:t>Give</w:t>
      </w:r>
      <w:proofErr w:type="spellEnd"/>
      <w:r>
        <w:t xml:space="preserve"> a </w:t>
      </w:r>
      <w:proofErr w:type="spellStart"/>
      <w:r>
        <w:t>page</w:t>
      </w:r>
      <w:proofErr w:type="spellEnd"/>
      <w:r>
        <w:t xml:space="preserve"> </w:t>
      </w:r>
      <w:proofErr w:type="spellStart"/>
      <w:r>
        <w:t>number</w:t>
      </w:r>
      <w:proofErr w:type="spellEnd"/>
    </w:p>
  </w:comment>
  <w:comment w:id="97" w:author="ELİF" w:date="2013-03-21T09:24:00Z" w:initials="E">
    <w:p w:rsidR="00A6167A" w:rsidRDefault="00A6167A">
      <w:pPr>
        <w:pStyle w:val="AklamaMetni"/>
      </w:pPr>
      <w:r>
        <w:rPr>
          <w:rStyle w:val="AklamaBavurusu"/>
        </w:rPr>
        <w:annotationRef/>
      </w:r>
      <w:proofErr w:type="spellStart"/>
      <w:r>
        <w:t>For</w:t>
      </w:r>
      <w:proofErr w:type="spellEnd"/>
      <w:r>
        <w:t xml:space="preserve"> </w:t>
      </w:r>
      <w:proofErr w:type="spellStart"/>
      <w:r>
        <w:t>long</w:t>
      </w:r>
      <w:proofErr w:type="spellEnd"/>
      <w:r>
        <w:t xml:space="preserve"> </w:t>
      </w:r>
      <w:proofErr w:type="spellStart"/>
      <w:r>
        <w:t>borrowings</w:t>
      </w:r>
      <w:proofErr w:type="spellEnd"/>
      <w:r>
        <w:t xml:space="preserve"> </w:t>
      </w:r>
      <w:proofErr w:type="spellStart"/>
      <w:r>
        <w:t>use</w:t>
      </w:r>
      <w:proofErr w:type="spellEnd"/>
      <w:r>
        <w:t xml:space="preserve"> </w:t>
      </w:r>
      <w:proofErr w:type="spellStart"/>
      <w:r>
        <w:t>block</w:t>
      </w:r>
      <w:proofErr w:type="spellEnd"/>
      <w:r>
        <w:t xml:space="preserve"> </w:t>
      </w:r>
      <w:proofErr w:type="spellStart"/>
      <w:r>
        <w:t>quotation</w:t>
      </w:r>
      <w:proofErr w:type="spellEnd"/>
      <w:r>
        <w:t xml:space="preserve"> format</w:t>
      </w:r>
    </w:p>
  </w:comment>
  <w:comment w:id="105" w:author="ELİF" w:date="2013-03-21T09:25:00Z" w:initials="E">
    <w:p w:rsidR="00A6167A" w:rsidRDefault="00A6167A">
      <w:pPr>
        <w:pStyle w:val="AklamaMetni"/>
      </w:pPr>
      <w:r>
        <w:rPr>
          <w:rStyle w:val="AklamaBavurusu"/>
        </w:rPr>
        <w:annotationRef/>
      </w:r>
      <w:proofErr w:type="spellStart"/>
      <w:r>
        <w:t>Resources</w:t>
      </w:r>
      <w:proofErr w:type="spellEnd"/>
      <w:r>
        <w:t xml:space="preserve"> </w:t>
      </w:r>
    </w:p>
  </w:comment>
  <w:comment w:id="106" w:author="ELİF" w:date="2013-03-21T09:27:00Z" w:initials="E">
    <w:p w:rsidR="00A6167A" w:rsidRDefault="00A6167A">
      <w:pPr>
        <w:pStyle w:val="AklamaMetni"/>
      </w:pPr>
      <w:r>
        <w:rPr>
          <w:rStyle w:val="AklamaBavurusu"/>
        </w:rPr>
        <w:annotationRef/>
      </w:r>
      <w:r>
        <w:t xml:space="preserve">Do not </w:t>
      </w:r>
      <w:proofErr w:type="spellStart"/>
      <w:r>
        <w:t>write</w:t>
      </w:r>
      <w:proofErr w:type="spellEnd"/>
      <w:r>
        <w:t xml:space="preserve"> </w:t>
      </w:r>
      <w:proofErr w:type="spellStart"/>
      <w:r>
        <w:t>references</w:t>
      </w:r>
      <w:proofErr w:type="spellEnd"/>
      <w:r>
        <w:t xml:space="preserve"> in </w:t>
      </w:r>
      <w:proofErr w:type="spellStart"/>
      <w:r>
        <w:t>capital</w:t>
      </w:r>
      <w:proofErr w:type="spellEnd"/>
      <w:r>
        <w:t xml:space="preserve"> </w:t>
      </w:r>
      <w:proofErr w:type="spellStart"/>
      <w:r>
        <w:t>letters</w:t>
      </w:r>
      <w:proofErr w:type="spellEnd"/>
      <w:r>
        <w:t xml:space="preserve">, </w:t>
      </w:r>
      <w:proofErr w:type="spellStart"/>
      <w:r>
        <w:t>you</w:t>
      </w:r>
      <w:proofErr w:type="spellEnd"/>
      <w:r>
        <w:t xml:space="preserve"> </w:t>
      </w:r>
      <w:proofErr w:type="spellStart"/>
      <w:r>
        <w:t>need</w:t>
      </w:r>
      <w:proofErr w:type="spellEnd"/>
      <w:r>
        <w:t xml:space="preserve"> </w:t>
      </w:r>
      <w:proofErr w:type="spellStart"/>
      <w:r>
        <w:t>to</w:t>
      </w:r>
      <w:proofErr w:type="spellEnd"/>
      <w:r>
        <w:t xml:space="preserve"> </w:t>
      </w:r>
      <w:proofErr w:type="spellStart"/>
      <w:r>
        <w:t>find</w:t>
      </w:r>
      <w:proofErr w:type="spellEnd"/>
      <w:r>
        <w:t xml:space="preserve"> </w:t>
      </w:r>
      <w:proofErr w:type="spellStart"/>
      <w:r>
        <w:t>more</w:t>
      </w:r>
      <w:proofErr w:type="spellEnd"/>
      <w:r>
        <w:t xml:space="preserve"> </w:t>
      </w:r>
      <w:proofErr w:type="spellStart"/>
      <w:r>
        <w:t>references</w:t>
      </w:r>
      <w:proofErr w:type="spellEnd"/>
      <w:r>
        <w:t xml:space="preserv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97E13"/>
    <w:multiLevelType w:val="hybridMultilevel"/>
    <w:tmpl w:val="228E1A22"/>
    <w:lvl w:ilvl="0" w:tplc="B34A99A0">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nsid w:val="19EF0E76"/>
    <w:multiLevelType w:val="hybridMultilevel"/>
    <w:tmpl w:val="E3D63EA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5F2"/>
    <w:rsid w:val="000D18EF"/>
    <w:rsid w:val="00117EB7"/>
    <w:rsid w:val="0014120C"/>
    <w:rsid w:val="001A6BCE"/>
    <w:rsid w:val="002122CB"/>
    <w:rsid w:val="0021630B"/>
    <w:rsid w:val="002564BC"/>
    <w:rsid w:val="002910C5"/>
    <w:rsid w:val="00305164"/>
    <w:rsid w:val="003670A0"/>
    <w:rsid w:val="003F39E4"/>
    <w:rsid w:val="003F4029"/>
    <w:rsid w:val="00442EFB"/>
    <w:rsid w:val="004470A1"/>
    <w:rsid w:val="0045190D"/>
    <w:rsid w:val="00455FDE"/>
    <w:rsid w:val="00475153"/>
    <w:rsid w:val="00486B0C"/>
    <w:rsid w:val="00496738"/>
    <w:rsid w:val="004B0236"/>
    <w:rsid w:val="004F3D31"/>
    <w:rsid w:val="00523216"/>
    <w:rsid w:val="00531536"/>
    <w:rsid w:val="00566BB6"/>
    <w:rsid w:val="00571A58"/>
    <w:rsid w:val="005845F2"/>
    <w:rsid w:val="005A3172"/>
    <w:rsid w:val="005E545F"/>
    <w:rsid w:val="00652C46"/>
    <w:rsid w:val="00662F3D"/>
    <w:rsid w:val="00686CA2"/>
    <w:rsid w:val="006B42E3"/>
    <w:rsid w:val="007B0A4B"/>
    <w:rsid w:val="007E4561"/>
    <w:rsid w:val="00804E25"/>
    <w:rsid w:val="00850C70"/>
    <w:rsid w:val="00853FE9"/>
    <w:rsid w:val="00940C56"/>
    <w:rsid w:val="0094180A"/>
    <w:rsid w:val="00951EB1"/>
    <w:rsid w:val="00A5533F"/>
    <w:rsid w:val="00A6167A"/>
    <w:rsid w:val="00AA3353"/>
    <w:rsid w:val="00AA6C22"/>
    <w:rsid w:val="00AB3269"/>
    <w:rsid w:val="00B53B54"/>
    <w:rsid w:val="00B5408A"/>
    <w:rsid w:val="00B7685D"/>
    <w:rsid w:val="00B97023"/>
    <w:rsid w:val="00BF0D3F"/>
    <w:rsid w:val="00C45ABF"/>
    <w:rsid w:val="00D03C72"/>
    <w:rsid w:val="00D9222A"/>
    <w:rsid w:val="00D97D54"/>
    <w:rsid w:val="00DB02F2"/>
    <w:rsid w:val="00F21060"/>
    <w:rsid w:val="00F70C08"/>
    <w:rsid w:val="00FB21EA"/>
    <w:rsid w:val="00FC1D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A553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42EFB"/>
    <w:pPr>
      <w:ind w:left="720"/>
      <w:contextualSpacing/>
    </w:pPr>
  </w:style>
  <w:style w:type="character" w:customStyle="1" w:styleId="apple-converted-space">
    <w:name w:val="apple-converted-space"/>
    <w:basedOn w:val="VarsaylanParagrafYazTipi"/>
    <w:rsid w:val="003F4029"/>
  </w:style>
  <w:style w:type="paragraph" w:styleId="BalonMetni">
    <w:name w:val="Balloon Text"/>
    <w:basedOn w:val="Normal"/>
    <w:link w:val="BalonMetniChar"/>
    <w:uiPriority w:val="99"/>
    <w:semiHidden/>
    <w:unhideWhenUsed/>
    <w:rsid w:val="00686CA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86CA2"/>
    <w:rPr>
      <w:rFonts w:ascii="Tahoma" w:hAnsi="Tahoma" w:cs="Tahoma"/>
      <w:sz w:val="16"/>
      <w:szCs w:val="16"/>
      <w:lang w:val="en-US"/>
    </w:rPr>
  </w:style>
  <w:style w:type="character" w:customStyle="1" w:styleId="Balk1Char">
    <w:name w:val="Başlık 1 Char"/>
    <w:basedOn w:val="VarsaylanParagrafYazTipi"/>
    <w:link w:val="Balk1"/>
    <w:uiPriority w:val="9"/>
    <w:rsid w:val="00A5533F"/>
    <w:rPr>
      <w:rFonts w:asciiTheme="majorHAnsi" w:eastAsiaTheme="majorEastAsia" w:hAnsiTheme="majorHAnsi" w:cstheme="majorBidi"/>
      <w:b/>
      <w:bCs/>
      <w:color w:val="365F91" w:themeColor="accent1" w:themeShade="BF"/>
      <w:sz w:val="28"/>
      <w:szCs w:val="28"/>
    </w:rPr>
  </w:style>
  <w:style w:type="paragraph" w:styleId="Kaynaka">
    <w:name w:val="Bibliography"/>
    <w:basedOn w:val="Normal"/>
    <w:next w:val="Normal"/>
    <w:uiPriority w:val="37"/>
    <w:unhideWhenUsed/>
    <w:rsid w:val="00A5533F"/>
  </w:style>
  <w:style w:type="character" w:styleId="Kpr">
    <w:name w:val="Hyperlink"/>
    <w:basedOn w:val="VarsaylanParagrafYazTipi"/>
    <w:uiPriority w:val="99"/>
    <w:semiHidden/>
    <w:unhideWhenUsed/>
    <w:rsid w:val="007E4561"/>
    <w:rPr>
      <w:color w:val="0000FF"/>
      <w:u w:val="single"/>
    </w:rPr>
  </w:style>
  <w:style w:type="character" w:styleId="AklamaBavurusu">
    <w:name w:val="annotation reference"/>
    <w:basedOn w:val="VarsaylanParagrafYazTipi"/>
    <w:uiPriority w:val="99"/>
    <w:semiHidden/>
    <w:unhideWhenUsed/>
    <w:rsid w:val="00A6167A"/>
    <w:rPr>
      <w:sz w:val="16"/>
      <w:szCs w:val="16"/>
    </w:rPr>
  </w:style>
  <w:style w:type="paragraph" w:styleId="AklamaMetni">
    <w:name w:val="annotation text"/>
    <w:basedOn w:val="Normal"/>
    <w:link w:val="AklamaMetniChar"/>
    <w:uiPriority w:val="99"/>
    <w:semiHidden/>
    <w:unhideWhenUsed/>
    <w:rsid w:val="00A6167A"/>
    <w:pPr>
      <w:spacing w:line="240" w:lineRule="auto"/>
    </w:pPr>
    <w:rPr>
      <w:sz w:val="20"/>
      <w:szCs w:val="20"/>
    </w:rPr>
  </w:style>
  <w:style w:type="character" w:customStyle="1" w:styleId="AklamaMetniChar">
    <w:name w:val="Açıklama Metni Char"/>
    <w:basedOn w:val="VarsaylanParagrafYazTipi"/>
    <w:link w:val="AklamaMetni"/>
    <w:uiPriority w:val="99"/>
    <w:semiHidden/>
    <w:rsid w:val="00A6167A"/>
    <w:rPr>
      <w:sz w:val="20"/>
      <w:szCs w:val="20"/>
    </w:rPr>
  </w:style>
  <w:style w:type="paragraph" w:styleId="AklamaKonusu">
    <w:name w:val="annotation subject"/>
    <w:basedOn w:val="AklamaMetni"/>
    <w:next w:val="AklamaMetni"/>
    <w:link w:val="AklamaKonusuChar"/>
    <w:uiPriority w:val="99"/>
    <w:semiHidden/>
    <w:unhideWhenUsed/>
    <w:rsid w:val="00A6167A"/>
    <w:rPr>
      <w:b/>
      <w:bCs/>
    </w:rPr>
  </w:style>
  <w:style w:type="character" w:customStyle="1" w:styleId="AklamaKonusuChar">
    <w:name w:val="Açıklama Konusu Char"/>
    <w:basedOn w:val="AklamaMetniChar"/>
    <w:link w:val="AklamaKonusu"/>
    <w:uiPriority w:val="99"/>
    <w:semiHidden/>
    <w:rsid w:val="00A6167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A553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42EFB"/>
    <w:pPr>
      <w:ind w:left="720"/>
      <w:contextualSpacing/>
    </w:pPr>
  </w:style>
  <w:style w:type="character" w:customStyle="1" w:styleId="apple-converted-space">
    <w:name w:val="apple-converted-space"/>
    <w:basedOn w:val="VarsaylanParagrafYazTipi"/>
    <w:rsid w:val="003F4029"/>
  </w:style>
  <w:style w:type="paragraph" w:styleId="BalonMetni">
    <w:name w:val="Balloon Text"/>
    <w:basedOn w:val="Normal"/>
    <w:link w:val="BalonMetniChar"/>
    <w:uiPriority w:val="99"/>
    <w:semiHidden/>
    <w:unhideWhenUsed/>
    <w:rsid w:val="00686CA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86CA2"/>
    <w:rPr>
      <w:rFonts w:ascii="Tahoma" w:hAnsi="Tahoma" w:cs="Tahoma"/>
      <w:sz w:val="16"/>
      <w:szCs w:val="16"/>
      <w:lang w:val="en-US"/>
    </w:rPr>
  </w:style>
  <w:style w:type="character" w:customStyle="1" w:styleId="Balk1Char">
    <w:name w:val="Başlık 1 Char"/>
    <w:basedOn w:val="VarsaylanParagrafYazTipi"/>
    <w:link w:val="Balk1"/>
    <w:uiPriority w:val="9"/>
    <w:rsid w:val="00A5533F"/>
    <w:rPr>
      <w:rFonts w:asciiTheme="majorHAnsi" w:eastAsiaTheme="majorEastAsia" w:hAnsiTheme="majorHAnsi" w:cstheme="majorBidi"/>
      <w:b/>
      <w:bCs/>
      <w:color w:val="365F91" w:themeColor="accent1" w:themeShade="BF"/>
      <w:sz w:val="28"/>
      <w:szCs w:val="28"/>
    </w:rPr>
  </w:style>
  <w:style w:type="paragraph" w:styleId="Kaynaka">
    <w:name w:val="Bibliography"/>
    <w:basedOn w:val="Normal"/>
    <w:next w:val="Normal"/>
    <w:uiPriority w:val="37"/>
    <w:unhideWhenUsed/>
    <w:rsid w:val="00A5533F"/>
  </w:style>
  <w:style w:type="character" w:styleId="Kpr">
    <w:name w:val="Hyperlink"/>
    <w:basedOn w:val="VarsaylanParagrafYazTipi"/>
    <w:uiPriority w:val="99"/>
    <w:semiHidden/>
    <w:unhideWhenUsed/>
    <w:rsid w:val="007E4561"/>
    <w:rPr>
      <w:color w:val="0000FF"/>
      <w:u w:val="single"/>
    </w:rPr>
  </w:style>
  <w:style w:type="character" w:styleId="AklamaBavurusu">
    <w:name w:val="annotation reference"/>
    <w:basedOn w:val="VarsaylanParagrafYazTipi"/>
    <w:uiPriority w:val="99"/>
    <w:semiHidden/>
    <w:unhideWhenUsed/>
    <w:rsid w:val="00A6167A"/>
    <w:rPr>
      <w:sz w:val="16"/>
      <w:szCs w:val="16"/>
    </w:rPr>
  </w:style>
  <w:style w:type="paragraph" w:styleId="AklamaMetni">
    <w:name w:val="annotation text"/>
    <w:basedOn w:val="Normal"/>
    <w:link w:val="AklamaMetniChar"/>
    <w:uiPriority w:val="99"/>
    <w:semiHidden/>
    <w:unhideWhenUsed/>
    <w:rsid w:val="00A6167A"/>
    <w:pPr>
      <w:spacing w:line="240" w:lineRule="auto"/>
    </w:pPr>
    <w:rPr>
      <w:sz w:val="20"/>
      <w:szCs w:val="20"/>
    </w:rPr>
  </w:style>
  <w:style w:type="character" w:customStyle="1" w:styleId="AklamaMetniChar">
    <w:name w:val="Açıklama Metni Char"/>
    <w:basedOn w:val="VarsaylanParagrafYazTipi"/>
    <w:link w:val="AklamaMetni"/>
    <w:uiPriority w:val="99"/>
    <w:semiHidden/>
    <w:rsid w:val="00A6167A"/>
    <w:rPr>
      <w:sz w:val="20"/>
      <w:szCs w:val="20"/>
    </w:rPr>
  </w:style>
  <w:style w:type="paragraph" w:styleId="AklamaKonusu">
    <w:name w:val="annotation subject"/>
    <w:basedOn w:val="AklamaMetni"/>
    <w:next w:val="AklamaMetni"/>
    <w:link w:val="AklamaKonusuChar"/>
    <w:uiPriority w:val="99"/>
    <w:semiHidden/>
    <w:unhideWhenUsed/>
    <w:rsid w:val="00A6167A"/>
    <w:rPr>
      <w:b/>
      <w:bCs/>
    </w:rPr>
  </w:style>
  <w:style w:type="character" w:customStyle="1" w:styleId="AklamaKonusuChar">
    <w:name w:val="Açıklama Konusu Char"/>
    <w:basedOn w:val="AklamaMetniChar"/>
    <w:link w:val="AklamaKonusu"/>
    <w:uiPriority w:val="99"/>
    <w:semiHidden/>
    <w:rsid w:val="00A616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en.wikipedia.org/wiki/File:Martin_Luther_King_Jr_Signature2.sv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b:Source>
    <b:Tag>BER10</b:Tag>
    <b:SourceType>JournalArticle</b:SourceType>
    <b:Guid>{A550C697-0209-4897-A7EF-49053DEBB1C4}</b:Guid>
    <b:LCID>en-US</b:LCID>
    <b:Author>
      <b:Author>
        <b:NameList>
          <b:Person>
            <b:Last>BERNARD K. DUFFY</b:Last>
            <b:First>RICHARD</b:First>
            <b:Middle>D. BESEL</b:Middle>
          </b:Person>
        </b:NameList>
      </b:Author>
    </b:Author>
    <b:Title>Martin Luther King Jr.’s “I Have a Dream” and the Politics of Cultural Memory: An Apostil</b:Title>
    <b:Year>2010</b:Year>
    <b:JournalName>Taylor &amp; Francis Group, LLC</b:JournalName>
    <b:Pages>185-190</b:Pages>
    <b:RefOrder>2</b:RefOrder>
  </b:Source>
  <b:Source>
    <b:Tag>Mar</b:Tag>
    <b:SourceType>Performance</b:SourceType>
    <b:Guid>{4BACB794-832E-4A08-929D-6291944C5877}</b:Guid>
    <b:LCID>en-US</b:LCID>
    <b:Author>
      <b:Writer>
        <b:NameList>
          <b:Person>
            <b:Last>King</b:Last>
            <b:First>Martin</b:First>
            <b:Middle>Luther</b:Middle>
          </b:Person>
        </b:NameList>
      </b:Writer>
      <b:Performer>
        <b:NameList>
          <b:Person>
            <b:Last>King</b:Last>
            <b:First>Martin</b:First>
            <b:Middle>Luther</b:Middle>
          </b:Person>
        </b:NameList>
      </b:Performer>
    </b:Author>
    <b:Title>I Have a Dream</b:Title>
    <b:Year>1963</b:Year>
    <b:City>Washington</b:City>
    <b:Month>March</b:Month>
    <b:RefOrder>1</b:RefOrder>
  </b:Source>
</b:Sources>
</file>

<file path=customXml/itemProps1.xml><?xml version="1.0" encoding="utf-8"?>
<ds:datastoreItem xmlns:ds="http://schemas.openxmlformats.org/officeDocument/2006/customXml" ds:itemID="{5818479C-E946-4BD6-A321-AC5FB4360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840</Words>
  <Characters>4791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emine nur-hürcan</dc:creator>
  <cp:lastModifiedBy>ELİF</cp:lastModifiedBy>
  <cp:revision>4</cp:revision>
  <dcterms:created xsi:type="dcterms:W3CDTF">2013-03-21T07:18:00Z</dcterms:created>
  <dcterms:modified xsi:type="dcterms:W3CDTF">2013-03-21T07:27:00Z</dcterms:modified>
</cp:coreProperties>
</file>