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A366" w:themeColor="accent3" w:themeTint="99"/>
  <w:body>
    <w:p w:rsidR="00AD15AF" w:rsidRDefault="00DA262A" w:rsidP="00DA262A">
      <w:pPr>
        <w:jc w:val="center"/>
        <w:rPr>
          <w:sz w:val="24"/>
          <w:szCs w:val="24"/>
          <w:lang w:val="tr-TR"/>
        </w:rPr>
      </w:pPr>
      <w:r w:rsidRPr="00DA262A">
        <w:rPr>
          <w:sz w:val="24"/>
          <w:szCs w:val="24"/>
          <w:lang w:val="tr-TR"/>
        </w:rPr>
        <w:t>Industrial development is destroying the quality of our lives-discuss</w:t>
      </w:r>
    </w:p>
    <w:tbl>
      <w:tblPr>
        <w:tblStyle w:val="TabloKlavuzu"/>
        <w:tblW w:w="8998" w:type="dxa"/>
        <w:tblLook w:val="04A0" w:firstRow="1" w:lastRow="0" w:firstColumn="1" w:lastColumn="0" w:noHBand="0" w:noVBand="1"/>
      </w:tblPr>
      <w:tblGrid>
        <w:gridCol w:w="4786"/>
        <w:gridCol w:w="4212"/>
      </w:tblGrid>
      <w:tr w:rsidR="00DA262A" w:rsidTr="00DA262A">
        <w:trPr>
          <w:trHeight w:val="730"/>
        </w:trPr>
        <w:tc>
          <w:tcPr>
            <w:tcW w:w="4786" w:type="dxa"/>
          </w:tcPr>
          <w:p w:rsid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>+++++</w:t>
            </w:r>
          </w:p>
        </w:tc>
        <w:tc>
          <w:tcPr>
            <w:tcW w:w="4212" w:type="dxa"/>
          </w:tcPr>
          <w:p w:rsid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>------</w:t>
            </w:r>
          </w:p>
        </w:tc>
      </w:tr>
      <w:tr w:rsidR="00DA262A" w:rsidTr="00DA262A">
        <w:trPr>
          <w:trHeight w:val="1534"/>
        </w:trPr>
        <w:tc>
          <w:tcPr>
            <w:tcW w:w="4786" w:type="dxa"/>
          </w:tcPr>
          <w:p w:rsidR="00DA262A" w:rsidRP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>-air polllution because of factories</w:t>
            </w:r>
          </w:p>
          <w:p w:rsidR="00DA262A" w:rsidRP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 xml:space="preserve">-water pollution </w:t>
            </w:r>
          </w:p>
          <w:p w:rsidR="00DA262A" w:rsidRP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 xml:space="preserve">-urbanization in big cities </w:t>
            </w:r>
          </w:p>
          <w:p w:rsidR="00DA262A" w:rsidRP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>-immigration to big cities (so)</w:t>
            </w:r>
          </w:p>
          <w:p w:rsid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>-lack of health services and also</w:t>
            </w:r>
          </w:p>
        </w:tc>
        <w:tc>
          <w:tcPr>
            <w:tcW w:w="4212" w:type="dxa"/>
          </w:tcPr>
          <w:p w:rsidR="00DA262A" w:rsidRP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>-increasing employment opp</w:t>
            </w:r>
            <w:r w:rsidR="00751788">
              <w:rPr>
                <w:sz w:val="24"/>
                <w:szCs w:val="24"/>
                <w:lang w:val="tr-TR"/>
              </w:rPr>
              <w:t>o</w:t>
            </w:r>
            <w:r w:rsidRPr="00DA262A">
              <w:rPr>
                <w:sz w:val="24"/>
                <w:szCs w:val="24"/>
                <w:lang w:val="tr-TR"/>
              </w:rPr>
              <w:t>rnities.</w:t>
            </w:r>
          </w:p>
          <w:p w:rsidR="00DA262A" w:rsidRP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>-developing level of countries welfare</w:t>
            </w:r>
          </w:p>
          <w:p w:rsidR="00DA262A" w:rsidRDefault="00DA262A" w:rsidP="00DA262A">
            <w:pPr>
              <w:jc w:val="center"/>
              <w:rPr>
                <w:sz w:val="24"/>
                <w:szCs w:val="24"/>
                <w:lang w:val="tr-TR"/>
              </w:rPr>
            </w:pPr>
            <w:r w:rsidRPr="00DA262A">
              <w:rPr>
                <w:sz w:val="24"/>
                <w:szCs w:val="24"/>
                <w:lang w:val="tr-TR"/>
              </w:rPr>
              <w:t>-increasing production and consuption.</w:t>
            </w:r>
          </w:p>
        </w:tc>
      </w:tr>
    </w:tbl>
    <w:p w:rsidR="00DA262A" w:rsidRDefault="00DA262A" w:rsidP="00DA262A">
      <w:pPr>
        <w:jc w:val="center"/>
        <w:rPr>
          <w:sz w:val="24"/>
          <w:szCs w:val="24"/>
          <w:lang w:val="tr-TR"/>
        </w:rPr>
      </w:pPr>
      <w:r w:rsidRPr="00DA262A">
        <w:rPr>
          <w:sz w:val="24"/>
          <w:szCs w:val="24"/>
          <w:lang w:val="tr-TR"/>
        </w:rPr>
        <w:t xml:space="preserve">                                </w:t>
      </w:r>
    </w:p>
    <w:p w:rsidR="00DA262A" w:rsidRDefault="00DA262A" w:rsidP="00DA262A">
      <w:pPr>
        <w:jc w:val="center"/>
        <w:rPr>
          <w:sz w:val="24"/>
          <w:szCs w:val="24"/>
          <w:lang w:val="tr-TR"/>
        </w:rPr>
      </w:pPr>
    </w:p>
    <w:p w:rsidR="00DA262A" w:rsidRPr="00DA262A" w:rsidRDefault="00DA262A" w:rsidP="00DA262A">
      <w:pPr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                       </w:t>
      </w:r>
      <w:r w:rsidRPr="00DA262A">
        <w:rPr>
          <w:sz w:val="24"/>
          <w:szCs w:val="24"/>
          <w:lang w:val="tr-TR"/>
        </w:rPr>
        <w:t xml:space="preserve"> INDUSTR</w:t>
      </w:r>
      <w:ins w:id="0" w:author="ELİF" w:date="2013-11-11T13:41:00Z">
        <w:r w:rsidR="00010911">
          <w:rPr>
            <w:sz w:val="24"/>
            <w:szCs w:val="24"/>
            <w:lang w:val="tr-TR"/>
          </w:rPr>
          <w:t>IAL</w:t>
        </w:r>
      </w:ins>
      <w:del w:id="1" w:author="ELİF" w:date="2013-11-11T13:41:00Z">
        <w:r w:rsidRPr="00DA262A" w:rsidDel="00010911">
          <w:rPr>
            <w:sz w:val="24"/>
            <w:szCs w:val="24"/>
            <w:lang w:val="tr-TR"/>
          </w:rPr>
          <w:delText>Y</w:delText>
        </w:r>
      </w:del>
      <w:r w:rsidRPr="00DA262A">
        <w:rPr>
          <w:sz w:val="24"/>
          <w:szCs w:val="24"/>
          <w:lang w:val="tr-TR"/>
        </w:rPr>
        <w:t xml:space="preserve"> DEVELOPMENT</w:t>
      </w:r>
    </w:p>
    <w:p w:rsidR="00DA262A" w:rsidRDefault="00DA262A" w:rsidP="00DA262A">
      <w:pPr>
        <w:jc w:val="both"/>
        <w:rPr>
          <w:sz w:val="24"/>
          <w:szCs w:val="24"/>
          <w:lang w:val="tr-TR"/>
        </w:rPr>
      </w:pPr>
      <w:r w:rsidRPr="00DA262A">
        <w:rPr>
          <w:sz w:val="24"/>
          <w:szCs w:val="24"/>
          <w:lang w:val="tr-TR"/>
        </w:rPr>
        <w:t>Industr</w:t>
      </w:r>
      <w:ins w:id="2" w:author="ELİF" w:date="2013-11-11T13:44:00Z">
        <w:r w:rsidR="00010911">
          <w:rPr>
            <w:sz w:val="24"/>
            <w:szCs w:val="24"/>
            <w:lang w:val="tr-TR"/>
          </w:rPr>
          <w:t>ial</w:t>
        </w:r>
      </w:ins>
      <w:del w:id="3" w:author="ELİF" w:date="2013-11-11T13:44:00Z">
        <w:r w:rsidRPr="00DA262A" w:rsidDel="00010911">
          <w:rPr>
            <w:sz w:val="24"/>
            <w:szCs w:val="24"/>
            <w:lang w:val="tr-TR"/>
          </w:rPr>
          <w:delText>y</w:delText>
        </w:r>
      </w:del>
      <w:r w:rsidRPr="00DA262A">
        <w:rPr>
          <w:sz w:val="24"/>
          <w:szCs w:val="24"/>
          <w:lang w:val="tr-TR"/>
        </w:rPr>
        <w:t xml:space="preserve"> development,which started </w:t>
      </w:r>
      <w:del w:id="4" w:author="ELİF" w:date="2013-11-11T13:44:00Z">
        <w:r w:rsidRPr="00DA262A" w:rsidDel="00010911">
          <w:rPr>
            <w:sz w:val="24"/>
            <w:szCs w:val="24"/>
            <w:lang w:val="tr-TR"/>
          </w:rPr>
          <w:delText xml:space="preserve">from </w:delText>
        </w:r>
      </w:del>
      <w:ins w:id="5" w:author="ELİF" w:date="2013-11-11T13:44:00Z">
        <w:r w:rsidR="00010911">
          <w:rPr>
            <w:sz w:val="24"/>
            <w:szCs w:val="24"/>
            <w:lang w:val="tr-TR"/>
          </w:rPr>
          <w:t>in</w:t>
        </w:r>
        <w:r w:rsidR="00010911" w:rsidRPr="00DA262A">
          <w:rPr>
            <w:sz w:val="24"/>
            <w:szCs w:val="24"/>
            <w:lang w:val="tr-TR"/>
          </w:rPr>
          <w:t xml:space="preserve"> </w:t>
        </w:r>
      </w:ins>
      <w:r w:rsidRPr="00DA262A">
        <w:rPr>
          <w:sz w:val="24"/>
          <w:szCs w:val="24"/>
          <w:lang w:val="tr-TR"/>
        </w:rPr>
        <w:t>1850’s</w:t>
      </w:r>
      <w:del w:id="6" w:author="ELİF" w:date="2013-11-11T13:44:00Z">
        <w:r w:rsidRPr="00DA262A" w:rsidDel="00010911">
          <w:rPr>
            <w:sz w:val="24"/>
            <w:szCs w:val="24"/>
            <w:lang w:val="tr-TR"/>
          </w:rPr>
          <w:delText xml:space="preserve"> to the present day</w:delText>
        </w:r>
      </w:del>
      <w:r w:rsidRPr="00DA262A">
        <w:rPr>
          <w:sz w:val="24"/>
          <w:szCs w:val="24"/>
          <w:lang w:val="tr-TR"/>
        </w:rPr>
        <w:t>, is a stage of economic development.</w:t>
      </w:r>
      <w:ins w:id="7" w:author="ELİF" w:date="2013-11-11T13:44:00Z">
        <w:r w:rsidR="00010911">
          <w:rPr>
            <w:sz w:val="24"/>
            <w:szCs w:val="24"/>
            <w:lang w:val="tr-TR"/>
          </w:rPr>
          <w:t xml:space="preserve"> </w:t>
        </w:r>
      </w:ins>
      <w:r w:rsidRPr="00DA262A">
        <w:rPr>
          <w:sz w:val="24"/>
          <w:szCs w:val="24"/>
          <w:lang w:val="tr-TR"/>
        </w:rPr>
        <w:t>In these</w:t>
      </w:r>
      <w:r>
        <w:rPr>
          <w:sz w:val="24"/>
          <w:szCs w:val="24"/>
          <w:lang w:val="tr-TR"/>
        </w:rPr>
        <w:t xml:space="preserve"> days, most </w:t>
      </w:r>
      <w:del w:id="8" w:author="ELİF" w:date="2013-11-11T13:44:00Z">
        <w:r w:rsidDel="00010911">
          <w:rPr>
            <w:sz w:val="24"/>
            <w:szCs w:val="24"/>
            <w:lang w:val="tr-TR"/>
          </w:rPr>
          <w:delText xml:space="preserve">of </w:delText>
        </w:r>
      </w:del>
      <w:r>
        <w:rPr>
          <w:sz w:val="24"/>
          <w:szCs w:val="24"/>
          <w:lang w:val="tr-TR"/>
        </w:rPr>
        <w:t xml:space="preserve">countries have a </w:t>
      </w:r>
      <w:r w:rsidRPr="00DA262A">
        <w:rPr>
          <w:sz w:val="24"/>
          <w:szCs w:val="24"/>
          <w:lang w:val="tr-TR"/>
        </w:rPr>
        <w:t>developed economy and industry such as England,USA,Germany…</w:t>
      </w:r>
      <w:del w:id="9" w:author="ELİF" w:date="2013-11-11T13:44:00Z">
        <w:r w:rsidRPr="00DA262A" w:rsidDel="00010911">
          <w:rPr>
            <w:sz w:val="24"/>
            <w:szCs w:val="24"/>
            <w:lang w:val="tr-TR"/>
          </w:rPr>
          <w:delText>In thesame time</w:delText>
        </w:r>
      </w:del>
      <w:ins w:id="10" w:author="ELİF" w:date="2013-11-11T13:44:00Z">
        <w:r w:rsidR="00010911">
          <w:rPr>
            <w:sz w:val="24"/>
            <w:szCs w:val="24"/>
            <w:lang w:val="tr-TR"/>
          </w:rPr>
          <w:t>At the same time</w:t>
        </w:r>
      </w:ins>
      <w:r w:rsidRPr="00DA262A">
        <w:rPr>
          <w:sz w:val="24"/>
          <w:szCs w:val="24"/>
          <w:lang w:val="tr-TR"/>
        </w:rPr>
        <w:t xml:space="preserve">, some </w:t>
      </w:r>
      <w:del w:id="11" w:author="ELİF" w:date="2013-11-11T13:44:00Z">
        <w:r w:rsidRPr="00DA262A" w:rsidDel="00010911">
          <w:rPr>
            <w:sz w:val="24"/>
            <w:szCs w:val="24"/>
            <w:lang w:val="tr-TR"/>
          </w:rPr>
          <w:delText xml:space="preserve">of </w:delText>
        </w:r>
      </w:del>
      <w:r w:rsidRPr="00DA262A">
        <w:rPr>
          <w:sz w:val="24"/>
          <w:szCs w:val="24"/>
          <w:lang w:val="tr-TR"/>
        </w:rPr>
        <w:t xml:space="preserve">countries are developing </w:t>
      </w:r>
      <w:del w:id="12" w:author="ELİF" w:date="2013-11-11T13:44:00Z">
        <w:r w:rsidRPr="00DA262A" w:rsidDel="00010911">
          <w:rPr>
            <w:sz w:val="24"/>
            <w:szCs w:val="24"/>
            <w:lang w:val="tr-TR"/>
          </w:rPr>
          <w:delText xml:space="preserve">against </w:delText>
        </w:r>
      </w:del>
      <w:ins w:id="13" w:author="ELİF" w:date="2013-11-11T13:44:00Z">
        <w:r w:rsidR="00010911">
          <w:rPr>
            <w:sz w:val="24"/>
            <w:szCs w:val="24"/>
            <w:lang w:val="tr-TR"/>
          </w:rPr>
          <w:t>along with</w:t>
        </w:r>
        <w:r w:rsidR="00010911" w:rsidRPr="00DA262A">
          <w:rPr>
            <w:sz w:val="24"/>
            <w:szCs w:val="24"/>
            <w:lang w:val="tr-TR"/>
          </w:rPr>
          <w:t xml:space="preserve"> </w:t>
        </w:r>
      </w:ins>
      <w:r w:rsidRPr="00DA262A">
        <w:rPr>
          <w:sz w:val="24"/>
          <w:szCs w:val="24"/>
          <w:lang w:val="tr-TR"/>
        </w:rPr>
        <w:t>these countries day</w:t>
      </w:r>
      <w:ins w:id="14" w:author="ELİF" w:date="2013-11-11T13:45:00Z">
        <w:r w:rsidR="00010911">
          <w:rPr>
            <w:sz w:val="24"/>
            <w:szCs w:val="24"/>
            <w:lang w:val="tr-TR"/>
          </w:rPr>
          <w:t xml:space="preserve"> </w:t>
        </w:r>
      </w:ins>
      <w:r w:rsidRPr="00DA262A">
        <w:rPr>
          <w:sz w:val="24"/>
          <w:szCs w:val="24"/>
          <w:lang w:val="tr-TR"/>
        </w:rPr>
        <w:t>by day such as Turkey, Mexico and more.Consequently,</w:t>
      </w:r>
      <w:ins w:id="15" w:author="ELİF" w:date="2013-11-11T13:45:00Z">
        <w:r w:rsidR="00010911">
          <w:rPr>
            <w:sz w:val="24"/>
            <w:szCs w:val="24"/>
            <w:lang w:val="tr-TR"/>
          </w:rPr>
          <w:t xml:space="preserve"> in</w:t>
        </w:r>
      </w:ins>
      <w:del w:id="16" w:author="ELİF" w:date="2013-11-11T13:45:00Z">
        <w:r w:rsidRPr="00DA262A" w:rsidDel="00010911">
          <w:rPr>
            <w:sz w:val="24"/>
            <w:szCs w:val="24"/>
            <w:lang w:val="tr-TR"/>
          </w:rPr>
          <w:delText>I</w:delText>
        </w:r>
      </w:del>
      <w:r w:rsidRPr="00DA262A">
        <w:rPr>
          <w:sz w:val="24"/>
          <w:szCs w:val="24"/>
          <w:lang w:val="tr-TR"/>
        </w:rPr>
        <w:t>ndustr</w:t>
      </w:r>
      <w:ins w:id="17" w:author="ELİF" w:date="2013-11-11T13:45:00Z">
        <w:r w:rsidR="00010911">
          <w:rPr>
            <w:sz w:val="24"/>
            <w:szCs w:val="24"/>
            <w:lang w:val="tr-TR"/>
          </w:rPr>
          <w:t>ial</w:t>
        </w:r>
      </w:ins>
      <w:del w:id="18" w:author="ELİF" w:date="2013-11-11T13:45:00Z">
        <w:r w:rsidRPr="00DA262A" w:rsidDel="00010911">
          <w:rPr>
            <w:sz w:val="24"/>
            <w:szCs w:val="24"/>
            <w:lang w:val="tr-TR"/>
          </w:rPr>
          <w:delText>y</w:delText>
        </w:r>
      </w:del>
      <w:r w:rsidRPr="00DA262A">
        <w:rPr>
          <w:sz w:val="24"/>
          <w:szCs w:val="24"/>
          <w:lang w:val="tr-TR"/>
        </w:rPr>
        <w:t xml:space="preserve"> development has many advantages about countries economies and people’s life standarts.</w:t>
      </w:r>
      <w:ins w:id="19" w:author="ELİF" w:date="2013-11-11T13:45:00Z">
        <w:r w:rsidR="00010911">
          <w:rPr>
            <w:sz w:val="24"/>
            <w:szCs w:val="24"/>
            <w:lang w:val="tr-TR"/>
          </w:rPr>
          <w:t xml:space="preserve"> </w:t>
        </w:r>
      </w:ins>
      <w:r w:rsidRPr="00DA262A">
        <w:rPr>
          <w:sz w:val="24"/>
          <w:szCs w:val="24"/>
          <w:lang w:val="tr-TR"/>
        </w:rPr>
        <w:t xml:space="preserve">First of all,industrial development is inversely proportional to unemployment.It means that if a country’s </w:t>
      </w:r>
      <w:del w:id="20" w:author="ELİF" w:date="2013-11-11T13:48:00Z">
        <w:r w:rsidRPr="00DA262A" w:rsidDel="002A5F1A">
          <w:rPr>
            <w:sz w:val="24"/>
            <w:szCs w:val="24"/>
            <w:lang w:val="tr-TR"/>
          </w:rPr>
          <w:delText xml:space="preserve">indusrty </w:delText>
        </w:r>
      </w:del>
      <w:ins w:id="21" w:author="ELİF" w:date="2013-11-11T13:48:00Z">
        <w:r w:rsidR="002A5F1A">
          <w:rPr>
            <w:sz w:val="24"/>
            <w:szCs w:val="24"/>
            <w:lang w:val="tr-TR"/>
          </w:rPr>
          <w:t>industry</w:t>
        </w:r>
        <w:r w:rsidR="002A5F1A" w:rsidRPr="00DA262A">
          <w:rPr>
            <w:sz w:val="24"/>
            <w:szCs w:val="24"/>
            <w:lang w:val="tr-TR"/>
          </w:rPr>
          <w:t xml:space="preserve"> </w:t>
        </w:r>
      </w:ins>
      <w:r w:rsidRPr="00DA262A">
        <w:rPr>
          <w:sz w:val="24"/>
          <w:szCs w:val="24"/>
          <w:lang w:val="tr-TR"/>
        </w:rPr>
        <w:t>develops, unemployment is reduced or start</w:t>
      </w:r>
      <w:ins w:id="22" w:author="ELİF" w:date="2013-11-11T13:48:00Z">
        <w:r w:rsidR="002A5F1A">
          <w:rPr>
            <w:sz w:val="24"/>
            <w:szCs w:val="24"/>
            <w:lang w:val="tr-TR"/>
          </w:rPr>
          <w:t>s</w:t>
        </w:r>
      </w:ins>
      <w:r w:rsidRPr="00DA262A">
        <w:rPr>
          <w:sz w:val="24"/>
          <w:szCs w:val="24"/>
          <w:lang w:val="tr-TR"/>
        </w:rPr>
        <w:t xml:space="preserve"> to reduce.Against this, some people believe that it may increase immigration to big cities or countries which is industrialized.</w:t>
      </w:r>
      <w:ins w:id="23" w:author="ELİF" w:date="2013-11-11T13:48:00Z">
        <w:r w:rsidR="002A5F1A">
          <w:rPr>
            <w:sz w:val="24"/>
            <w:szCs w:val="24"/>
            <w:lang w:val="tr-TR"/>
          </w:rPr>
          <w:t>Due to a</w:t>
        </w:r>
      </w:ins>
      <w:del w:id="24" w:author="ELİF" w:date="2013-11-11T13:48:00Z">
        <w:r w:rsidRPr="00DA262A" w:rsidDel="002A5F1A">
          <w:rPr>
            <w:sz w:val="24"/>
            <w:szCs w:val="24"/>
            <w:lang w:val="tr-TR"/>
          </w:rPr>
          <w:delText>A</w:delText>
        </w:r>
      </w:del>
      <w:r w:rsidRPr="00DA262A">
        <w:rPr>
          <w:sz w:val="24"/>
          <w:szCs w:val="24"/>
          <w:lang w:val="tr-TR"/>
        </w:rPr>
        <w:t>ll of these</w:t>
      </w:r>
      <w:ins w:id="25" w:author="ELİF" w:date="2013-11-11T13:48:00Z">
        <w:r w:rsidR="002A5F1A">
          <w:rPr>
            <w:sz w:val="24"/>
            <w:szCs w:val="24"/>
            <w:lang w:val="tr-TR"/>
          </w:rPr>
          <w:t xml:space="preserve">, it is </w:t>
        </w:r>
      </w:ins>
      <w:del w:id="26" w:author="ELİF" w:date="2013-11-11T13:48:00Z">
        <w:r w:rsidRPr="00DA262A" w:rsidDel="002A5F1A">
          <w:rPr>
            <w:sz w:val="24"/>
            <w:szCs w:val="24"/>
            <w:lang w:val="tr-TR"/>
          </w:rPr>
          <w:delText xml:space="preserve"> </w:delText>
        </w:r>
      </w:del>
      <w:r w:rsidRPr="00DA262A">
        <w:rPr>
          <w:sz w:val="24"/>
          <w:szCs w:val="24"/>
          <w:lang w:val="tr-TR"/>
        </w:rPr>
        <w:t>probable that urbanization will start in big cities.</w:t>
      </w:r>
      <w:commentRangeStart w:id="27"/>
      <w:r w:rsidRPr="00DA262A">
        <w:rPr>
          <w:sz w:val="24"/>
          <w:szCs w:val="24"/>
          <w:lang w:val="tr-TR"/>
        </w:rPr>
        <w:t xml:space="preserve">This evidence </w:t>
      </w:r>
      <w:commentRangeEnd w:id="27"/>
      <w:r w:rsidR="00994F1D">
        <w:rPr>
          <w:rStyle w:val="AklamaBavurusu"/>
        </w:rPr>
        <w:commentReference w:id="27"/>
      </w:r>
      <w:r w:rsidRPr="00DA262A">
        <w:rPr>
          <w:sz w:val="24"/>
          <w:szCs w:val="24"/>
          <w:lang w:val="tr-TR"/>
        </w:rPr>
        <w:t xml:space="preserve">suggests that urbanization </w:t>
      </w:r>
      <w:ins w:id="29" w:author="ELİF" w:date="2013-11-11T13:49:00Z">
        <w:r w:rsidR="002A5F1A">
          <w:rPr>
            <w:sz w:val="24"/>
            <w:szCs w:val="24"/>
            <w:lang w:val="tr-TR"/>
          </w:rPr>
          <w:t xml:space="preserve">could cause </w:t>
        </w:r>
      </w:ins>
      <w:del w:id="30" w:author="ELİF" w:date="2013-11-11T13:49:00Z">
        <w:r w:rsidRPr="00DA262A" w:rsidDel="002A5F1A">
          <w:rPr>
            <w:sz w:val="24"/>
            <w:szCs w:val="24"/>
            <w:lang w:val="tr-TR"/>
          </w:rPr>
          <w:delText xml:space="preserve">cause </w:delText>
        </w:r>
      </w:del>
      <w:r w:rsidRPr="00DA262A">
        <w:rPr>
          <w:sz w:val="24"/>
          <w:szCs w:val="24"/>
          <w:lang w:val="tr-TR"/>
        </w:rPr>
        <w:t xml:space="preserve">to mess </w:t>
      </w:r>
      <w:del w:id="31" w:author="ELİF" w:date="2013-11-11T13:49:00Z">
        <w:r w:rsidRPr="00DA262A" w:rsidDel="002A5F1A">
          <w:rPr>
            <w:sz w:val="24"/>
            <w:szCs w:val="24"/>
            <w:lang w:val="tr-TR"/>
          </w:rPr>
          <w:delText>of city order</w:delText>
        </w:r>
      </w:del>
      <w:ins w:id="32" w:author="ELİF" w:date="2013-11-11T13:49:00Z">
        <w:r w:rsidR="002A5F1A">
          <w:rPr>
            <w:sz w:val="24"/>
            <w:szCs w:val="24"/>
            <w:lang w:val="tr-TR"/>
          </w:rPr>
          <w:t>order in cities</w:t>
        </w:r>
      </w:ins>
      <w:r w:rsidRPr="00DA262A">
        <w:rPr>
          <w:sz w:val="24"/>
          <w:szCs w:val="24"/>
          <w:lang w:val="tr-TR"/>
        </w:rPr>
        <w:t xml:space="preserve">.In addition to these,it is observed that  these are in big cities,which </w:t>
      </w:r>
      <w:del w:id="33" w:author="ELİF" w:date="2013-11-11T13:49:00Z">
        <w:r w:rsidRPr="00DA262A" w:rsidDel="002A5F1A">
          <w:rPr>
            <w:sz w:val="24"/>
            <w:szCs w:val="24"/>
            <w:lang w:val="tr-TR"/>
          </w:rPr>
          <w:delText xml:space="preserve">increasingly </w:delText>
        </w:r>
      </w:del>
      <w:ins w:id="34" w:author="ELİF" w:date="2013-11-11T13:49:00Z">
        <w:r w:rsidR="002A5F1A" w:rsidRPr="00DA262A">
          <w:rPr>
            <w:sz w:val="24"/>
            <w:szCs w:val="24"/>
            <w:lang w:val="tr-TR"/>
          </w:rPr>
          <w:t>increas</w:t>
        </w:r>
        <w:r w:rsidR="002A5F1A">
          <w:rPr>
            <w:sz w:val="24"/>
            <w:szCs w:val="24"/>
            <w:lang w:val="tr-TR"/>
          </w:rPr>
          <w:t>e</w:t>
        </w:r>
        <w:r w:rsidR="002A5F1A" w:rsidRPr="00DA262A">
          <w:rPr>
            <w:sz w:val="24"/>
            <w:szCs w:val="24"/>
            <w:lang w:val="tr-TR"/>
          </w:rPr>
          <w:t xml:space="preserve"> </w:t>
        </w:r>
      </w:ins>
      <w:r w:rsidRPr="00DA262A">
        <w:rPr>
          <w:sz w:val="24"/>
          <w:szCs w:val="24"/>
          <w:lang w:val="tr-TR"/>
        </w:rPr>
        <w:t>their population with migration</w:t>
      </w:r>
      <w:del w:id="35" w:author="ELİF" w:date="2013-11-11T13:49:00Z">
        <w:r w:rsidRPr="00DA262A" w:rsidDel="002A5F1A">
          <w:rPr>
            <w:sz w:val="24"/>
            <w:szCs w:val="24"/>
            <w:lang w:val="tr-TR"/>
          </w:rPr>
          <w:delText>s</w:delText>
        </w:r>
      </w:del>
      <w:r w:rsidRPr="00DA262A">
        <w:rPr>
          <w:sz w:val="24"/>
          <w:szCs w:val="24"/>
          <w:lang w:val="tr-TR"/>
        </w:rPr>
        <w:t xml:space="preserve">.But against this is </w:t>
      </w:r>
      <w:ins w:id="36" w:author="ELİF" w:date="2013-11-11T13:49:00Z">
        <w:r w:rsidR="002A5F1A">
          <w:rPr>
            <w:sz w:val="24"/>
            <w:szCs w:val="24"/>
            <w:lang w:val="tr-TR"/>
          </w:rPr>
          <w:t xml:space="preserve">is the view that thiis is a </w:t>
        </w:r>
      </w:ins>
      <w:del w:id="37" w:author="ELİF" w:date="2013-11-11T13:49:00Z">
        <w:r w:rsidRPr="00DA262A" w:rsidDel="002A5F1A">
          <w:rPr>
            <w:sz w:val="24"/>
            <w:szCs w:val="24"/>
            <w:lang w:val="tr-TR"/>
          </w:rPr>
          <w:delText>a</w:delText>
        </w:r>
      </w:del>
      <w:r w:rsidRPr="00DA262A">
        <w:rPr>
          <w:sz w:val="24"/>
          <w:szCs w:val="24"/>
          <w:lang w:val="tr-TR"/>
        </w:rPr>
        <w:t xml:space="preserve"> problem which can be solved easily by regularly checking the factories and using eco-friendly filters on the chimneys of factories.</w:t>
      </w:r>
    </w:p>
    <w:p w:rsidR="00DA262A" w:rsidRDefault="00DA262A" w:rsidP="00DA262A">
      <w:pPr>
        <w:jc w:val="both"/>
        <w:rPr>
          <w:sz w:val="24"/>
          <w:szCs w:val="24"/>
          <w:lang w:val="tr-TR"/>
        </w:rPr>
      </w:pPr>
    </w:p>
    <w:p w:rsidR="00DA262A" w:rsidRDefault="00DA262A" w:rsidP="00DA262A">
      <w:pPr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                                                                 AYŞE NUR ŞENLİ</w:t>
      </w:r>
    </w:p>
    <w:p w:rsidR="00DA262A" w:rsidRDefault="00DA262A" w:rsidP="00DA262A">
      <w:pPr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                                                                  285513</w:t>
      </w:r>
    </w:p>
    <w:p w:rsidR="00DA262A" w:rsidRPr="00DA262A" w:rsidRDefault="00DA262A" w:rsidP="00DA262A">
      <w:pPr>
        <w:jc w:val="both"/>
        <w:rPr>
          <w:sz w:val="24"/>
          <w:szCs w:val="24"/>
          <w:lang w:val="tr-TR"/>
        </w:rPr>
      </w:pPr>
    </w:p>
    <w:sectPr w:rsidR="00DA262A" w:rsidRPr="00DA2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7" w:author="ELİF" w:date="2013-11-11T13:50:00Z" w:initials="E">
    <w:p w:rsidR="00994F1D" w:rsidRDefault="00994F1D">
      <w:pPr>
        <w:pStyle w:val="AklamaMetni"/>
      </w:pPr>
      <w:r>
        <w:rPr>
          <w:rStyle w:val="AklamaBavurusu"/>
        </w:rPr>
        <w:annotationRef/>
      </w:r>
      <w:r>
        <w:t xml:space="preserve">Which evidence? You have not really given evidence here. </w:t>
      </w:r>
      <w:bookmarkStart w:id="28" w:name="_GoBack"/>
      <w:bookmarkEnd w:id="28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displayBackgroundShape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2A"/>
    <w:rsid w:val="00010911"/>
    <w:rsid w:val="002A5F1A"/>
    <w:rsid w:val="00751788"/>
    <w:rsid w:val="00994F1D"/>
    <w:rsid w:val="00AD15AF"/>
    <w:rsid w:val="00DA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A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klamaBavurusu">
    <w:name w:val="annotation reference"/>
    <w:basedOn w:val="VarsaylanParagrafYazTipi"/>
    <w:uiPriority w:val="99"/>
    <w:semiHidden/>
    <w:unhideWhenUsed/>
    <w:rsid w:val="00994F1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94F1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94F1D"/>
    <w:rPr>
      <w:noProof/>
      <w:sz w:val="20"/>
      <w:szCs w:val="20"/>
      <w:lang w:val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94F1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94F1D"/>
    <w:rPr>
      <w:b/>
      <w:bCs/>
      <w:noProof/>
      <w:sz w:val="20"/>
      <w:szCs w:val="20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4F1D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A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klamaBavurusu">
    <w:name w:val="annotation reference"/>
    <w:basedOn w:val="VarsaylanParagrafYazTipi"/>
    <w:uiPriority w:val="99"/>
    <w:semiHidden/>
    <w:unhideWhenUsed/>
    <w:rsid w:val="00994F1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94F1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94F1D"/>
    <w:rPr>
      <w:noProof/>
      <w:sz w:val="20"/>
      <w:szCs w:val="20"/>
      <w:lang w:val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94F1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94F1D"/>
    <w:rPr>
      <w:b/>
      <w:bCs/>
      <w:noProof/>
      <w:sz w:val="20"/>
      <w:szCs w:val="20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4F1D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ummer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Summer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ummer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satMod val="120000"/>
                <a:lumMod val="110000"/>
              </a:schemeClr>
            </a:gs>
            <a:gs pos="100000">
              <a:schemeClr val="phClr">
                <a:shade val="90000"/>
                <a:lumMod val="90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88900" dist="38100" dir="5400000" algn="ctr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5400000"/>
            </a:lightRig>
          </a:scene3d>
          <a:sp3d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shade val="80000"/>
                <a:hueMod val="110000"/>
                <a:satMod val="120000"/>
              </a:schemeClr>
            </a:gs>
            <a:gs pos="100000">
              <a:schemeClr val="phClr">
                <a:shade val="60000"/>
                <a:hueMod val="40000"/>
                <a:satMod val="120000"/>
                <a:lumMod val="103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hade val="80000"/>
                <a:hueMod val="110000"/>
                <a:satMod val="130000"/>
                <a:lumMod val="100000"/>
              </a:schemeClr>
            </a:gs>
            <a:gs pos="100000">
              <a:schemeClr val="phClr">
                <a:shade val="60000"/>
                <a:hueMod val="40000"/>
                <a:satMod val="120000"/>
                <a:lumMod val="103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ELİF</cp:lastModifiedBy>
  <cp:revision>6</cp:revision>
  <dcterms:created xsi:type="dcterms:W3CDTF">2013-11-11T11:41:00Z</dcterms:created>
  <dcterms:modified xsi:type="dcterms:W3CDTF">2013-11-11T11:50:00Z</dcterms:modified>
</cp:coreProperties>
</file>