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69393" w:themeColor="accent2" w:themeTint="99"/>
  <w:body>
    <w:p w:rsidR="00ED2766" w:rsidRDefault="00ED2766">
      <w:r>
        <w:t>SCHOOL UNIFORMS</w:t>
      </w:r>
    </w:p>
    <w:tbl>
      <w:tblPr>
        <w:tblStyle w:val="AkGlgeleme-Vurgu2"/>
        <w:tblW w:w="0" w:type="auto"/>
        <w:tblLook w:val="04A0" w:firstRow="1" w:lastRow="0" w:firstColumn="1" w:lastColumn="0" w:noHBand="0" w:noVBand="1"/>
      </w:tblPr>
      <w:tblGrid>
        <w:gridCol w:w="4606"/>
        <w:gridCol w:w="4606"/>
      </w:tblGrid>
      <w:tr w:rsidR="00D11A77" w:rsidTr="00D11A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A46AB4" w:rsidRDefault="00D11A77" w:rsidP="00A46AB4">
            <w:pPr>
              <w:rPr>
                <w:rFonts w:asciiTheme="majorHAnsi" w:hAnsiTheme="majorHAnsi"/>
                <w:color w:val="4E2929" w:themeColor="accent2" w:themeShade="80"/>
                <w:sz w:val="52"/>
                <w:szCs w:val="52"/>
                <w:lang w:val="en-US"/>
              </w:rPr>
            </w:pPr>
            <w:r w:rsidRPr="00A46AB4">
              <w:rPr>
                <w:rFonts w:asciiTheme="majorHAnsi" w:hAnsiTheme="majorHAnsi"/>
                <w:color w:val="4E2929" w:themeColor="accent2" w:themeShade="80"/>
                <w:sz w:val="52"/>
                <w:szCs w:val="52"/>
                <w:lang w:val="en-US"/>
              </w:rPr>
              <w:t>Advantages</w:t>
            </w:r>
          </w:p>
        </w:tc>
        <w:tc>
          <w:tcPr>
            <w:tcW w:w="4606" w:type="dxa"/>
            <w:tcBorders>
              <w:left w:val="dotted" w:sz="12" w:space="0" w:color="auto"/>
            </w:tcBorders>
          </w:tcPr>
          <w:p w:rsidR="00D11A77" w:rsidRPr="00A46AB4" w:rsidRDefault="00D11A77" w:rsidP="00A46AB4">
            <w:pPr>
              <w:cnfStyle w:val="100000000000" w:firstRow="1" w:lastRow="0" w:firstColumn="0" w:lastColumn="0" w:oddVBand="0" w:evenVBand="0" w:oddHBand="0" w:evenHBand="0" w:firstRowFirstColumn="0" w:firstRowLastColumn="0" w:lastRowFirstColumn="0" w:lastRowLastColumn="0"/>
              <w:rPr>
                <w:rFonts w:asciiTheme="majorHAnsi" w:hAnsiTheme="majorHAnsi"/>
                <w:color w:val="4E2929" w:themeColor="accent2" w:themeShade="80"/>
                <w:sz w:val="52"/>
                <w:szCs w:val="52"/>
                <w:lang w:val="en-US"/>
              </w:rPr>
            </w:pPr>
            <w:r w:rsidRPr="00A46AB4">
              <w:rPr>
                <w:rFonts w:asciiTheme="majorHAnsi" w:hAnsiTheme="majorHAnsi"/>
                <w:color w:val="4E2929" w:themeColor="accent2" w:themeShade="80"/>
                <w:sz w:val="52"/>
                <w:szCs w:val="52"/>
                <w:lang w:val="en-US"/>
              </w:rPr>
              <w:t>Disadvantages</w:t>
            </w:r>
          </w:p>
        </w:tc>
      </w:tr>
      <w:tr w:rsidR="00D11A77" w:rsidTr="00D11A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6F5A51" w:rsidRDefault="004F5A83" w:rsidP="00E708C0">
            <w:pPr>
              <w:pStyle w:val="AralkYok"/>
              <w:rPr>
                <w:rFonts w:asciiTheme="majorHAnsi" w:hAnsiTheme="majorHAnsi"/>
                <w:lang w:val="en-US"/>
              </w:rPr>
            </w:pPr>
            <w:r w:rsidRPr="006F5A51">
              <w:rPr>
                <w:rFonts w:asciiTheme="majorHAnsi" w:hAnsiTheme="majorHAnsi"/>
                <w:lang w:val="en-US"/>
              </w:rPr>
              <w:t>Prevent</w:t>
            </w:r>
            <w:r w:rsidR="00E708C0">
              <w:rPr>
                <w:rFonts w:asciiTheme="majorHAnsi" w:hAnsiTheme="majorHAnsi"/>
                <w:lang w:val="en-US"/>
              </w:rPr>
              <w:t>s</w:t>
            </w:r>
            <w:r w:rsidRPr="006F5A51">
              <w:rPr>
                <w:rFonts w:asciiTheme="majorHAnsi" w:hAnsiTheme="majorHAnsi"/>
                <w:lang w:val="en-US"/>
              </w:rPr>
              <w:t xml:space="preserve"> </w:t>
            </w:r>
            <w:r>
              <w:rPr>
                <w:rFonts w:asciiTheme="majorHAnsi" w:hAnsiTheme="majorHAnsi"/>
                <w:lang w:val="en-US"/>
              </w:rPr>
              <w:t>the</w:t>
            </w:r>
            <w:r w:rsidR="006F5A51">
              <w:rPr>
                <w:rFonts w:asciiTheme="majorHAnsi" w:hAnsiTheme="majorHAnsi"/>
                <w:lang w:val="en-US"/>
              </w:rPr>
              <w:t xml:space="preserve"> concern of </w:t>
            </w:r>
            <w:r w:rsidR="00AD7767">
              <w:rPr>
                <w:rFonts w:asciiTheme="majorHAnsi" w:hAnsiTheme="majorHAnsi"/>
                <w:lang w:val="en-US"/>
              </w:rPr>
              <w:t>choosing and deciding what to wear each day.</w:t>
            </w:r>
          </w:p>
        </w:tc>
        <w:tc>
          <w:tcPr>
            <w:tcW w:w="4606" w:type="dxa"/>
            <w:tcBorders>
              <w:left w:val="dotted" w:sz="12" w:space="0" w:color="auto"/>
            </w:tcBorders>
          </w:tcPr>
          <w:p w:rsidR="00D11A77" w:rsidRPr="006F5A51" w:rsidRDefault="00701B44" w:rsidP="00701B44">
            <w:pPr>
              <w:spacing w:after="120"/>
              <w:cnfStyle w:val="000000100000" w:firstRow="0" w:lastRow="0" w:firstColumn="0" w:lastColumn="0" w:oddVBand="0" w:evenVBand="0" w:oddHBand="1" w:evenHBand="0" w:firstRowFirstColumn="0" w:firstRowLastColumn="0" w:lastRowFirstColumn="0" w:lastRowLastColumn="0"/>
              <w:rPr>
                <w:rFonts w:asciiTheme="majorHAnsi" w:hAnsiTheme="majorHAnsi"/>
                <w:b/>
                <w:lang w:val="en-US"/>
              </w:rPr>
            </w:pPr>
            <w:r w:rsidRPr="006F5A51">
              <w:rPr>
                <w:rFonts w:asciiTheme="majorHAnsi" w:hAnsiTheme="majorHAnsi"/>
                <w:b/>
                <w:lang w:val="en-US"/>
              </w:rPr>
              <w:t>Restrict</w:t>
            </w:r>
            <w:r w:rsidR="00E708C0">
              <w:rPr>
                <w:rFonts w:asciiTheme="majorHAnsi" w:hAnsiTheme="majorHAnsi"/>
                <w:b/>
                <w:lang w:val="en-US"/>
              </w:rPr>
              <w:t>s</w:t>
            </w:r>
            <w:r w:rsidRPr="006F5A51">
              <w:rPr>
                <w:rFonts w:asciiTheme="majorHAnsi" w:hAnsiTheme="majorHAnsi"/>
                <w:b/>
                <w:lang w:val="en-US"/>
              </w:rPr>
              <w:t xml:space="preserve"> the</w:t>
            </w:r>
            <w:r w:rsidR="006F5A51">
              <w:rPr>
                <w:rFonts w:asciiTheme="majorHAnsi" w:hAnsiTheme="majorHAnsi"/>
                <w:b/>
                <w:lang w:val="en-US"/>
              </w:rPr>
              <w:t xml:space="preserve"> student’s ability of expressi</w:t>
            </w:r>
            <w:r>
              <w:rPr>
                <w:rFonts w:asciiTheme="majorHAnsi" w:hAnsiTheme="majorHAnsi"/>
                <w:b/>
                <w:lang w:val="en-US"/>
              </w:rPr>
              <w:t>ng</w:t>
            </w:r>
            <w:r w:rsidR="006F5A51">
              <w:rPr>
                <w:rFonts w:asciiTheme="majorHAnsi" w:hAnsiTheme="majorHAnsi"/>
                <w:b/>
                <w:lang w:val="en-US"/>
              </w:rPr>
              <w:t xml:space="preserve"> themselves.</w:t>
            </w:r>
          </w:p>
        </w:tc>
      </w:tr>
      <w:tr w:rsidR="00D11A77" w:rsidTr="00D11A77">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701B44" w:rsidRDefault="00701B44" w:rsidP="00E708C0">
            <w:pPr>
              <w:spacing w:after="120"/>
              <w:rPr>
                <w:rFonts w:asciiTheme="majorHAnsi" w:hAnsiTheme="majorHAnsi"/>
                <w:lang w:val="en-US"/>
              </w:rPr>
            </w:pPr>
            <w:r>
              <w:rPr>
                <w:rFonts w:asciiTheme="majorHAnsi" w:hAnsiTheme="majorHAnsi"/>
                <w:lang w:val="en-US"/>
              </w:rPr>
              <w:t>Remove</w:t>
            </w:r>
            <w:r w:rsidR="00E708C0">
              <w:rPr>
                <w:rFonts w:asciiTheme="majorHAnsi" w:hAnsiTheme="majorHAnsi"/>
                <w:lang w:val="en-US"/>
              </w:rPr>
              <w:t>s</w:t>
            </w:r>
            <w:r>
              <w:rPr>
                <w:rFonts w:asciiTheme="majorHAnsi" w:hAnsiTheme="majorHAnsi"/>
                <w:lang w:val="en-US"/>
              </w:rPr>
              <w:t xml:space="preserve"> the disciplinary problems caused by informal clothes</w:t>
            </w:r>
            <w:r w:rsidR="004F5A83">
              <w:rPr>
                <w:rFonts w:asciiTheme="majorHAnsi" w:hAnsiTheme="majorHAnsi"/>
                <w:lang w:val="en-US"/>
              </w:rPr>
              <w:t xml:space="preserve"> and disrespectful behavior among students.</w:t>
            </w:r>
          </w:p>
        </w:tc>
        <w:tc>
          <w:tcPr>
            <w:tcW w:w="4606" w:type="dxa"/>
            <w:tcBorders>
              <w:left w:val="dotted" w:sz="12" w:space="0" w:color="auto"/>
            </w:tcBorders>
          </w:tcPr>
          <w:p w:rsidR="00D11A77" w:rsidRPr="004F5A83" w:rsidRDefault="004F5A83" w:rsidP="004F5A83">
            <w:pPr>
              <w:spacing w:after="120"/>
              <w:cnfStyle w:val="000000000000" w:firstRow="0" w:lastRow="0" w:firstColumn="0" w:lastColumn="0" w:oddVBand="0" w:evenVBand="0" w:oddHBand="0" w:evenHBand="0" w:firstRowFirstColumn="0" w:firstRowLastColumn="0" w:lastRowFirstColumn="0" w:lastRowLastColumn="0"/>
              <w:rPr>
                <w:rFonts w:asciiTheme="majorHAnsi" w:hAnsiTheme="majorHAnsi"/>
                <w:b/>
                <w:lang w:val="en-US"/>
              </w:rPr>
            </w:pPr>
            <w:r>
              <w:rPr>
                <w:rFonts w:asciiTheme="majorHAnsi" w:hAnsiTheme="majorHAnsi"/>
                <w:b/>
                <w:lang w:val="en-US"/>
              </w:rPr>
              <w:t xml:space="preserve">Stringent dress code prohibitions carried out by school administration leads </w:t>
            </w:r>
            <w:r w:rsidR="00E708C0">
              <w:rPr>
                <w:rFonts w:asciiTheme="majorHAnsi" w:hAnsiTheme="majorHAnsi"/>
                <w:b/>
                <w:lang w:val="en-US"/>
              </w:rPr>
              <w:t xml:space="preserve">to </w:t>
            </w:r>
            <w:r>
              <w:rPr>
                <w:rFonts w:asciiTheme="majorHAnsi" w:hAnsiTheme="majorHAnsi"/>
                <w:b/>
                <w:lang w:val="en-US"/>
              </w:rPr>
              <w:t>chaos between students and educators.</w:t>
            </w:r>
          </w:p>
        </w:tc>
      </w:tr>
      <w:tr w:rsidR="00D11A77" w:rsidTr="00D11A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Default="00AD7767" w:rsidP="00D625DD">
            <w:pPr>
              <w:spacing w:after="120"/>
            </w:pPr>
            <w:r>
              <w:rPr>
                <w:rFonts w:asciiTheme="majorHAnsi" w:hAnsiTheme="majorHAnsi"/>
                <w:lang w:val="en-US"/>
              </w:rPr>
              <w:t>Eliminate</w:t>
            </w:r>
            <w:r w:rsidR="00E708C0">
              <w:rPr>
                <w:rFonts w:asciiTheme="majorHAnsi" w:hAnsiTheme="majorHAnsi"/>
                <w:lang w:val="en-US"/>
              </w:rPr>
              <w:t>s</w:t>
            </w:r>
            <w:r>
              <w:rPr>
                <w:rFonts w:asciiTheme="majorHAnsi" w:hAnsiTheme="majorHAnsi"/>
                <w:lang w:val="en-US"/>
              </w:rPr>
              <w:t xml:space="preserve"> the </w:t>
            </w:r>
            <w:r w:rsidR="004F5A83">
              <w:rPr>
                <w:rFonts w:asciiTheme="majorHAnsi" w:hAnsiTheme="majorHAnsi"/>
                <w:lang w:val="en-US"/>
              </w:rPr>
              <w:t xml:space="preserve">discrimination </w:t>
            </w:r>
            <w:r>
              <w:rPr>
                <w:rFonts w:asciiTheme="majorHAnsi" w:hAnsiTheme="majorHAnsi"/>
                <w:lang w:val="en-US"/>
              </w:rPr>
              <w:t xml:space="preserve">problem </w:t>
            </w:r>
            <w:r w:rsidR="004F5A83">
              <w:rPr>
                <w:rFonts w:asciiTheme="majorHAnsi" w:hAnsiTheme="majorHAnsi"/>
                <w:lang w:val="en-US"/>
              </w:rPr>
              <w:t>among students for brand of their clothes</w:t>
            </w:r>
          </w:p>
        </w:tc>
        <w:tc>
          <w:tcPr>
            <w:tcW w:w="4606" w:type="dxa"/>
            <w:tcBorders>
              <w:left w:val="dotted" w:sz="12" w:space="0" w:color="auto"/>
            </w:tcBorders>
          </w:tcPr>
          <w:p w:rsidR="00D11A77" w:rsidRPr="00AD7767" w:rsidRDefault="007B222F" w:rsidP="00D625DD">
            <w:pPr>
              <w:spacing w:after="120"/>
              <w:cnfStyle w:val="000000100000" w:firstRow="0" w:lastRow="0" w:firstColumn="0" w:lastColumn="0" w:oddVBand="0" w:evenVBand="0" w:oddHBand="1" w:evenHBand="0" w:firstRowFirstColumn="0" w:firstRowLastColumn="0" w:lastRowFirstColumn="0" w:lastRowLastColumn="0"/>
              <w:rPr>
                <w:rFonts w:asciiTheme="majorHAnsi" w:hAnsiTheme="majorHAnsi"/>
                <w:b/>
                <w:lang w:val="en-US"/>
              </w:rPr>
            </w:pPr>
            <w:r>
              <w:rPr>
                <w:rFonts w:asciiTheme="majorHAnsi" w:hAnsiTheme="majorHAnsi"/>
                <w:b/>
                <w:lang w:val="en-US"/>
              </w:rPr>
              <w:t>Unwillingness to wear the same clothes with the others.</w:t>
            </w:r>
          </w:p>
        </w:tc>
      </w:tr>
      <w:tr w:rsidR="00D11A77" w:rsidTr="00D11A77">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8E2909" w:rsidRDefault="008E2909" w:rsidP="00D625DD">
            <w:pPr>
              <w:spacing w:after="120"/>
              <w:rPr>
                <w:rFonts w:asciiTheme="majorHAnsi" w:hAnsiTheme="majorHAnsi"/>
                <w:lang w:val="en-US"/>
              </w:rPr>
            </w:pPr>
            <w:r w:rsidRPr="008E2909">
              <w:rPr>
                <w:rFonts w:asciiTheme="majorHAnsi" w:hAnsiTheme="majorHAnsi"/>
                <w:lang w:val="en-US"/>
              </w:rPr>
              <w:t>Teaches</w:t>
            </w:r>
            <w:r>
              <w:rPr>
                <w:rFonts w:asciiTheme="majorHAnsi" w:hAnsiTheme="majorHAnsi"/>
                <w:lang w:val="en-US"/>
              </w:rPr>
              <w:t xml:space="preserve"> students how to wear formal clothes.</w:t>
            </w:r>
          </w:p>
        </w:tc>
        <w:tc>
          <w:tcPr>
            <w:tcW w:w="4606" w:type="dxa"/>
            <w:tcBorders>
              <w:left w:val="dotted" w:sz="12" w:space="0" w:color="auto"/>
            </w:tcBorders>
          </w:tcPr>
          <w:p w:rsidR="00D11A77" w:rsidRDefault="008E2909" w:rsidP="00D625DD">
            <w:pPr>
              <w:spacing w:after="120"/>
              <w:cnfStyle w:val="000000000000" w:firstRow="0" w:lastRow="0" w:firstColumn="0" w:lastColumn="0" w:oddVBand="0" w:evenVBand="0" w:oddHBand="0" w:evenHBand="0" w:firstRowFirstColumn="0" w:firstRowLastColumn="0" w:lastRowFirstColumn="0" w:lastRowLastColumn="0"/>
            </w:pPr>
            <w:r>
              <w:rPr>
                <w:rFonts w:asciiTheme="majorHAnsi" w:hAnsiTheme="majorHAnsi"/>
                <w:b/>
                <w:lang w:val="en-US"/>
              </w:rPr>
              <w:t>Students don’t feel comfortable as they do in their homes.</w:t>
            </w:r>
          </w:p>
        </w:tc>
      </w:tr>
      <w:tr w:rsidR="00D11A77" w:rsidTr="00D11A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14432C" w:rsidRDefault="0014432C" w:rsidP="0014432C">
            <w:pPr>
              <w:spacing w:after="120"/>
              <w:rPr>
                <w:rFonts w:asciiTheme="majorHAnsi" w:hAnsiTheme="majorHAnsi"/>
                <w:lang w:val="en-US"/>
              </w:rPr>
            </w:pPr>
            <w:r>
              <w:rPr>
                <w:rFonts w:asciiTheme="majorHAnsi" w:hAnsiTheme="majorHAnsi"/>
                <w:lang w:val="en-US"/>
              </w:rPr>
              <w:t xml:space="preserve">Eases to identify </w:t>
            </w:r>
            <w:r w:rsidR="0056490B">
              <w:rPr>
                <w:rFonts w:asciiTheme="majorHAnsi" w:hAnsiTheme="majorHAnsi"/>
                <w:lang w:val="en-US"/>
              </w:rPr>
              <w:t>which school they belong to.</w:t>
            </w:r>
          </w:p>
        </w:tc>
        <w:tc>
          <w:tcPr>
            <w:tcW w:w="4606" w:type="dxa"/>
            <w:tcBorders>
              <w:left w:val="dotted" w:sz="12" w:space="0" w:color="auto"/>
            </w:tcBorders>
          </w:tcPr>
          <w:p w:rsidR="00D11A77" w:rsidRPr="0056490B" w:rsidRDefault="00535D9C" w:rsidP="00535D9C">
            <w:pPr>
              <w:spacing w:after="120"/>
              <w:cnfStyle w:val="000000100000" w:firstRow="0" w:lastRow="0" w:firstColumn="0" w:lastColumn="0" w:oddVBand="0" w:evenVBand="0" w:oddHBand="1" w:evenHBand="0" w:firstRowFirstColumn="0" w:firstRowLastColumn="0" w:lastRowFirstColumn="0" w:lastRowLastColumn="0"/>
              <w:rPr>
                <w:rFonts w:asciiTheme="majorHAnsi" w:hAnsiTheme="majorHAnsi"/>
                <w:b/>
                <w:lang w:val="en-US"/>
              </w:rPr>
            </w:pPr>
            <w:r>
              <w:rPr>
                <w:rFonts w:asciiTheme="majorHAnsi" w:hAnsiTheme="majorHAnsi"/>
                <w:b/>
                <w:lang w:val="en-US"/>
              </w:rPr>
              <w:t>Creates d</w:t>
            </w:r>
            <w:r w:rsidR="0056490B" w:rsidRPr="0056490B">
              <w:rPr>
                <w:rFonts w:asciiTheme="majorHAnsi" w:hAnsiTheme="majorHAnsi"/>
                <w:b/>
                <w:lang w:val="en-US"/>
              </w:rPr>
              <w:t xml:space="preserve">isagreements and </w:t>
            </w:r>
            <w:r>
              <w:rPr>
                <w:rFonts w:asciiTheme="majorHAnsi" w:hAnsiTheme="majorHAnsi"/>
                <w:b/>
                <w:lang w:val="en-US"/>
              </w:rPr>
              <w:t>quarrels between public school and private school students.</w:t>
            </w:r>
          </w:p>
        </w:tc>
      </w:tr>
      <w:tr w:rsidR="00D11A77" w:rsidTr="00D11A77">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535D9C" w:rsidRDefault="00535D9C" w:rsidP="00E708C0">
            <w:pPr>
              <w:spacing w:after="120"/>
              <w:rPr>
                <w:rFonts w:asciiTheme="majorHAnsi" w:hAnsiTheme="majorHAnsi"/>
                <w:lang w:val="en-US"/>
              </w:rPr>
            </w:pPr>
            <w:r>
              <w:rPr>
                <w:rFonts w:asciiTheme="majorHAnsi" w:hAnsiTheme="majorHAnsi"/>
                <w:lang w:val="en-US"/>
              </w:rPr>
              <w:t xml:space="preserve">Affording </w:t>
            </w:r>
            <w:r w:rsidR="00565EB5">
              <w:rPr>
                <w:rFonts w:asciiTheme="majorHAnsi" w:hAnsiTheme="majorHAnsi"/>
                <w:lang w:val="en-US"/>
              </w:rPr>
              <w:t>one uniform is much easier than buying many different clothes.</w:t>
            </w:r>
            <w:r>
              <w:rPr>
                <w:rFonts w:asciiTheme="majorHAnsi" w:hAnsiTheme="majorHAnsi"/>
                <w:lang w:val="en-US"/>
              </w:rPr>
              <w:t xml:space="preserve"> </w:t>
            </w:r>
          </w:p>
        </w:tc>
        <w:tc>
          <w:tcPr>
            <w:tcW w:w="4606" w:type="dxa"/>
            <w:tcBorders>
              <w:left w:val="dotted" w:sz="12" w:space="0" w:color="auto"/>
            </w:tcBorders>
          </w:tcPr>
          <w:p w:rsidR="00D11A77" w:rsidRPr="00997C35" w:rsidRDefault="00997C35" w:rsidP="00E708C0">
            <w:pPr>
              <w:spacing w:after="120"/>
              <w:cnfStyle w:val="000000000000" w:firstRow="0" w:lastRow="0" w:firstColumn="0" w:lastColumn="0" w:oddVBand="0" w:evenVBand="0" w:oddHBand="0" w:evenHBand="0" w:firstRowFirstColumn="0" w:firstRowLastColumn="0" w:lastRowFirstColumn="0" w:lastRowLastColumn="0"/>
              <w:rPr>
                <w:rFonts w:asciiTheme="majorHAnsi" w:hAnsiTheme="majorHAnsi"/>
                <w:b/>
                <w:lang w:val="en-US"/>
              </w:rPr>
            </w:pPr>
            <w:r>
              <w:rPr>
                <w:rFonts w:asciiTheme="majorHAnsi" w:hAnsiTheme="majorHAnsi"/>
                <w:b/>
                <w:lang w:val="en-US"/>
              </w:rPr>
              <w:t>Parents have to buy school uniform every year for their children</w:t>
            </w:r>
            <w:r w:rsidRPr="00997C35">
              <w:rPr>
                <w:rFonts w:asciiTheme="majorHAnsi" w:hAnsiTheme="majorHAnsi"/>
                <w:b/>
                <w:lang w:val="en-US"/>
              </w:rPr>
              <w:t xml:space="preserve"> who grow </w:t>
            </w:r>
            <w:r w:rsidR="00E708C0">
              <w:rPr>
                <w:rFonts w:asciiTheme="majorHAnsi" w:hAnsiTheme="majorHAnsi"/>
                <w:b/>
                <w:lang w:val="en-US"/>
              </w:rPr>
              <w:t xml:space="preserve">up </w:t>
            </w:r>
            <w:r>
              <w:rPr>
                <w:rFonts w:asciiTheme="majorHAnsi" w:hAnsiTheme="majorHAnsi"/>
                <w:b/>
                <w:lang w:val="en-US"/>
              </w:rPr>
              <w:t>fast</w:t>
            </w:r>
            <w:r w:rsidR="00D472B9">
              <w:rPr>
                <w:rFonts w:asciiTheme="majorHAnsi" w:hAnsiTheme="majorHAnsi"/>
                <w:b/>
                <w:lang w:val="en-US"/>
              </w:rPr>
              <w:t>,</w:t>
            </w:r>
            <w:r>
              <w:rPr>
                <w:rFonts w:asciiTheme="majorHAnsi" w:hAnsiTheme="majorHAnsi"/>
                <w:b/>
                <w:lang w:val="en-US"/>
              </w:rPr>
              <w:t xml:space="preserve"> and additional clothes </w:t>
            </w:r>
            <w:r w:rsidR="00D472B9">
              <w:rPr>
                <w:rFonts w:asciiTheme="majorHAnsi" w:hAnsiTheme="majorHAnsi"/>
                <w:b/>
                <w:lang w:val="en-US"/>
              </w:rPr>
              <w:t xml:space="preserve">such as jackets, pullovers can be more expensive. </w:t>
            </w:r>
          </w:p>
        </w:tc>
      </w:tr>
      <w:tr w:rsidR="00D11A77" w:rsidTr="00D11A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565EB5" w:rsidRDefault="00565EB5" w:rsidP="00D625DD">
            <w:pPr>
              <w:spacing w:after="120"/>
              <w:rPr>
                <w:rFonts w:asciiTheme="majorHAnsi" w:hAnsiTheme="majorHAnsi"/>
                <w:lang w:val="en-US"/>
              </w:rPr>
            </w:pPr>
            <w:r>
              <w:rPr>
                <w:rFonts w:asciiTheme="majorHAnsi" w:hAnsiTheme="majorHAnsi"/>
                <w:lang w:val="en-US"/>
              </w:rPr>
              <w:t xml:space="preserve">Gives a feeling of belonging </w:t>
            </w:r>
            <w:r w:rsidR="00997C35">
              <w:rPr>
                <w:rFonts w:asciiTheme="majorHAnsi" w:hAnsiTheme="majorHAnsi"/>
                <w:lang w:val="en-US"/>
              </w:rPr>
              <w:t>to students.</w:t>
            </w:r>
          </w:p>
        </w:tc>
        <w:tc>
          <w:tcPr>
            <w:tcW w:w="4606" w:type="dxa"/>
            <w:tcBorders>
              <w:left w:val="dotted" w:sz="12" w:space="0" w:color="auto"/>
            </w:tcBorders>
          </w:tcPr>
          <w:p w:rsidR="00D11A77" w:rsidRPr="00D472B9" w:rsidRDefault="00180B8D" w:rsidP="00D625DD">
            <w:pPr>
              <w:spacing w:after="120"/>
              <w:cnfStyle w:val="000000100000" w:firstRow="0" w:lastRow="0" w:firstColumn="0" w:lastColumn="0" w:oddVBand="0" w:evenVBand="0" w:oddHBand="1" w:evenHBand="0" w:firstRowFirstColumn="0" w:firstRowLastColumn="0" w:lastRowFirstColumn="0" w:lastRowLastColumn="0"/>
              <w:rPr>
                <w:rFonts w:asciiTheme="majorHAnsi" w:hAnsiTheme="majorHAnsi"/>
                <w:b/>
                <w:lang w:val="en-US"/>
              </w:rPr>
            </w:pPr>
            <w:r w:rsidRPr="00D472B9">
              <w:rPr>
                <w:rFonts w:asciiTheme="majorHAnsi" w:hAnsiTheme="majorHAnsi"/>
                <w:b/>
                <w:lang w:val="en-US"/>
              </w:rPr>
              <w:t xml:space="preserve">Educational </w:t>
            </w:r>
            <w:r>
              <w:rPr>
                <w:rFonts w:asciiTheme="majorHAnsi" w:hAnsiTheme="majorHAnsi"/>
                <w:b/>
                <w:lang w:val="en-US"/>
              </w:rPr>
              <w:t>institutions turn</w:t>
            </w:r>
            <w:r w:rsidR="00D472B9">
              <w:rPr>
                <w:rFonts w:asciiTheme="majorHAnsi" w:hAnsiTheme="majorHAnsi"/>
                <w:b/>
                <w:lang w:val="en-US"/>
              </w:rPr>
              <w:t xml:space="preserve"> </w:t>
            </w:r>
            <w:r w:rsidR="00EA53D6">
              <w:rPr>
                <w:rFonts w:asciiTheme="majorHAnsi" w:hAnsiTheme="majorHAnsi"/>
                <w:b/>
                <w:lang w:val="en-US"/>
              </w:rPr>
              <w:t>in</w:t>
            </w:r>
            <w:r w:rsidR="00D472B9">
              <w:rPr>
                <w:rFonts w:asciiTheme="majorHAnsi" w:hAnsiTheme="majorHAnsi"/>
                <w:b/>
                <w:lang w:val="en-US"/>
              </w:rPr>
              <w:t>to military order.</w:t>
            </w:r>
          </w:p>
        </w:tc>
      </w:tr>
      <w:tr w:rsidR="00872B88" w:rsidTr="00D11A77">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872B88" w:rsidRDefault="00872B88" w:rsidP="00D625DD">
            <w:pPr>
              <w:spacing w:after="120"/>
              <w:rPr>
                <w:rFonts w:asciiTheme="majorHAnsi" w:hAnsiTheme="majorHAnsi"/>
                <w:lang w:val="en-US"/>
              </w:rPr>
            </w:pPr>
          </w:p>
        </w:tc>
        <w:tc>
          <w:tcPr>
            <w:tcW w:w="4606" w:type="dxa"/>
            <w:tcBorders>
              <w:left w:val="dotted" w:sz="12" w:space="0" w:color="auto"/>
            </w:tcBorders>
          </w:tcPr>
          <w:p w:rsidR="00872B88" w:rsidRPr="00D472B9" w:rsidRDefault="00872B88" w:rsidP="00D625DD">
            <w:pPr>
              <w:spacing w:after="120"/>
              <w:cnfStyle w:val="000000000000" w:firstRow="0" w:lastRow="0" w:firstColumn="0" w:lastColumn="0" w:oddVBand="0" w:evenVBand="0" w:oddHBand="0" w:evenHBand="0" w:firstRowFirstColumn="0" w:firstRowLastColumn="0" w:lastRowFirstColumn="0" w:lastRowLastColumn="0"/>
              <w:rPr>
                <w:rFonts w:asciiTheme="majorHAnsi" w:hAnsiTheme="majorHAnsi"/>
                <w:b/>
                <w:lang w:val="en-US"/>
              </w:rPr>
            </w:pPr>
          </w:p>
        </w:tc>
      </w:tr>
    </w:tbl>
    <w:p w:rsidR="00055E32" w:rsidRDefault="00055E32" w:rsidP="00D625DD">
      <w:pPr>
        <w:spacing w:after="120"/>
      </w:pPr>
    </w:p>
    <w:p w:rsidR="00180B8D" w:rsidRDefault="00180B8D" w:rsidP="00D625DD">
      <w:pPr>
        <w:spacing w:after="120"/>
      </w:pPr>
    </w:p>
    <w:p w:rsidR="00E4329C" w:rsidRDefault="00A42467" w:rsidP="00D625DD">
      <w:pPr>
        <w:spacing w:after="120"/>
      </w:pPr>
      <w:r>
        <w:t xml:space="preserve">                     </w:t>
      </w: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E4329C">
      <w:pPr>
        <w:spacing w:after="120"/>
      </w:pPr>
    </w:p>
    <w:p w:rsidR="00E4329C" w:rsidRDefault="00E4329C" w:rsidP="00E4329C">
      <w:pPr>
        <w:spacing w:after="120"/>
      </w:pPr>
    </w:p>
    <w:p w:rsidR="00A42467" w:rsidRDefault="00E4329C" w:rsidP="00E4329C">
      <w:pPr>
        <w:spacing w:after="120"/>
        <w:rPr>
          <w:rFonts w:asciiTheme="majorHAnsi" w:hAnsiTheme="majorHAnsi"/>
          <w:b/>
          <w:color w:val="4E2929" w:themeColor="accent2" w:themeShade="80"/>
          <w:sz w:val="28"/>
          <w:szCs w:val="28"/>
          <w:lang w:val="en-US"/>
        </w:rPr>
      </w:pPr>
      <w:r>
        <w:t xml:space="preserve">              </w:t>
      </w:r>
      <w:r w:rsidR="00A42467">
        <w:t xml:space="preserve"> </w:t>
      </w:r>
      <w:r w:rsidR="00A42467">
        <w:rPr>
          <w:rFonts w:asciiTheme="majorHAnsi" w:hAnsiTheme="majorHAnsi"/>
          <w:b/>
          <w:color w:val="4E2929" w:themeColor="accent2" w:themeShade="80"/>
          <w:sz w:val="28"/>
          <w:szCs w:val="28"/>
          <w:lang w:val="en-US"/>
        </w:rPr>
        <w:t>Advantages and Disadvantages of School Uniform</w:t>
      </w:r>
    </w:p>
    <w:p w:rsidR="00E4329C" w:rsidRDefault="00E4329C" w:rsidP="00872B88">
      <w:pPr>
        <w:spacing w:after="120" w:line="480" w:lineRule="auto"/>
        <w:ind w:firstLine="708"/>
        <w:rPr>
          <w:rFonts w:asciiTheme="majorHAnsi" w:hAnsiTheme="majorHAnsi"/>
          <w:b/>
          <w:color w:val="743D3D" w:themeColor="accent2" w:themeShade="BF"/>
          <w:sz w:val="18"/>
          <w:szCs w:val="18"/>
          <w:lang w:val="en-US"/>
        </w:rPr>
      </w:pPr>
    </w:p>
    <w:p w:rsidR="00A42467" w:rsidRPr="00EE2F76" w:rsidRDefault="00A42467" w:rsidP="00872B88">
      <w:pPr>
        <w:spacing w:after="120" w:line="480" w:lineRule="auto"/>
        <w:ind w:firstLine="708"/>
        <w:rPr>
          <w:rFonts w:asciiTheme="majorHAnsi" w:hAnsiTheme="majorHAnsi"/>
          <w:b/>
          <w:color w:val="743D3D" w:themeColor="accent2" w:themeShade="BF"/>
          <w:sz w:val="18"/>
          <w:szCs w:val="18"/>
          <w:lang w:val="en-US"/>
        </w:rPr>
      </w:pPr>
      <w:r w:rsidRPr="00E2494B">
        <w:rPr>
          <w:rFonts w:asciiTheme="majorHAnsi" w:hAnsiTheme="majorHAnsi"/>
          <w:b/>
          <w:color w:val="743D3D" w:themeColor="accent2" w:themeShade="BF"/>
          <w:sz w:val="18"/>
          <w:szCs w:val="18"/>
          <w:lang w:val="en-US"/>
        </w:rPr>
        <w:t xml:space="preserve">School uniforms whose necessity is discussed in the last few years have been worn </w:t>
      </w:r>
      <w:ins w:id="0" w:author="ELİF" w:date="2013-11-11T14:07:00Z">
        <w:r w:rsidR="008E3717">
          <w:rPr>
            <w:rFonts w:asciiTheme="majorHAnsi" w:hAnsiTheme="majorHAnsi"/>
            <w:b/>
            <w:color w:val="743D3D" w:themeColor="accent2" w:themeShade="BF"/>
            <w:sz w:val="18"/>
            <w:szCs w:val="18"/>
            <w:lang w:val="en-US"/>
          </w:rPr>
          <w:t xml:space="preserve">by </w:t>
        </w:r>
      </w:ins>
      <w:r w:rsidRPr="00E2494B">
        <w:rPr>
          <w:rFonts w:asciiTheme="majorHAnsi" w:hAnsiTheme="majorHAnsi"/>
          <w:b/>
          <w:color w:val="743D3D" w:themeColor="accent2" w:themeShade="BF"/>
          <w:sz w:val="18"/>
          <w:szCs w:val="18"/>
          <w:lang w:val="en-US"/>
        </w:rPr>
        <w:t>pupil</w:t>
      </w:r>
      <w:r w:rsidR="00DA5184" w:rsidRPr="00E2494B">
        <w:rPr>
          <w:rFonts w:asciiTheme="majorHAnsi" w:hAnsiTheme="majorHAnsi"/>
          <w:b/>
          <w:color w:val="743D3D" w:themeColor="accent2" w:themeShade="BF"/>
          <w:sz w:val="18"/>
          <w:szCs w:val="18"/>
          <w:lang w:val="en-US"/>
        </w:rPr>
        <w:t xml:space="preserve">s from </w:t>
      </w:r>
      <w:r w:rsidRPr="00E2494B">
        <w:rPr>
          <w:rFonts w:asciiTheme="majorHAnsi" w:hAnsiTheme="majorHAnsi"/>
          <w:b/>
          <w:color w:val="743D3D" w:themeColor="accent2" w:themeShade="BF"/>
          <w:sz w:val="18"/>
          <w:szCs w:val="18"/>
          <w:lang w:val="en-US"/>
        </w:rPr>
        <w:t>every corner of the world</w:t>
      </w:r>
      <w:r w:rsidR="00DA5184" w:rsidRPr="00E2494B">
        <w:rPr>
          <w:rFonts w:asciiTheme="majorHAnsi" w:hAnsiTheme="majorHAnsi"/>
          <w:b/>
          <w:color w:val="743D3D" w:themeColor="accent2" w:themeShade="BF"/>
          <w:sz w:val="18"/>
          <w:szCs w:val="18"/>
          <w:lang w:val="en-US"/>
        </w:rPr>
        <w:t xml:space="preserve">. With its benefits and drawbacks, dress code has become a trouble of both nationals </w:t>
      </w:r>
      <w:r w:rsidR="00E2494B" w:rsidRPr="00E2494B">
        <w:rPr>
          <w:rFonts w:asciiTheme="majorHAnsi" w:hAnsiTheme="majorHAnsi"/>
          <w:b/>
          <w:color w:val="743D3D" w:themeColor="accent2" w:themeShade="BF"/>
          <w:sz w:val="18"/>
          <w:szCs w:val="18"/>
          <w:lang w:val="en-US"/>
        </w:rPr>
        <w:t>which</w:t>
      </w:r>
      <w:r w:rsidR="00DA5184" w:rsidRPr="00E2494B">
        <w:rPr>
          <w:rFonts w:asciiTheme="majorHAnsi" w:hAnsiTheme="majorHAnsi"/>
          <w:b/>
          <w:color w:val="743D3D" w:themeColor="accent2" w:themeShade="BF"/>
          <w:sz w:val="18"/>
          <w:szCs w:val="18"/>
          <w:lang w:val="en-US"/>
        </w:rPr>
        <w:t xml:space="preserve"> approved </w:t>
      </w:r>
      <w:r w:rsidR="00E2494B" w:rsidRPr="00E2494B">
        <w:rPr>
          <w:rFonts w:asciiTheme="majorHAnsi" w:hAnsiTheme="majorHAnsi"/>
          <w:b/>
          <w:color w:val="743D3D" w:themeColor="accent2" w:themeShade="BF"/>
          <w:sz w:val="18"/>
          <w:szCs w:val="18"/>
          <w:lang w:val="en-US"/>
        </w:rPr>
        <w:t xml:space="preserve">of </w:t>
      </w:r>
      <w:r w:rsidR="00DA5184" w:rsidRPr="00E2494B">
        <w:rPr>
          <w:rFonts w:asciiTheme="majorHAnsi" w:hAnsiTheme="majorHAnsi"/>
          <w:b/>
          <w:color w:val="743D3D" w:themeColor="accent2" w:themeShade="BF"/>
          <w:sz w:val="18"/>
          <w:szCs w:val="18"/>
          <w:lang w:val="en-US"/>
        </w:rPr>
        <w:t>informal c</w:t>
      </w:r>
      <w:r w:rsidR="00E2494B" w:rsidRPr="00E2494B">
        <w:rPr>
          <w:rFonts w:asciiTheme="majorHAnsi" w:hAnsiTheme="majorHAnsi"/>
          <w:b/>
          <w:color w:val="743D3D" w:themeColor="accent2" w:themeShade="BF"/>
          <w:sz w:val="18"/>
          <w:szCs w:val="18"/>
          <w:lang w:val="en-US"/>
        </w:rPr>
        <w:t>lothing</w:t>
      </w:r>
      <w:r w:rsidR="00DA5184" w:rsidRPr="00E2494B">
        <w:rPr>
          <w:rFonts w:asciiTheme="majorHAnsi" w:hAnsiTheme="majorHAnsi"/>
          <w:b/>
          <w:color w:val="743D3D" w:themeColor="accent2" w:themeShade="BF"/>
          <w:sz w:val="18"/>
          <w:szCs w:val="18"/>
          <w:lang w:val="en-US"/>
        </w:rPr>
        <w:t xml:space="preserve"> policy and </w:t>
      </w:r>
      <w:r w:rsidR="00E2494B" w:rsidRPr="00E2494B">
        <w:rPr>
          <w:rFonts w:asciiTheme="majorHAnsi" w:hAnsiTheme="majorHAnsi"/>
          <w:b/>
          <w:color w:val="743D3D" w:themeColor="accent2" w:themeShade="BF"/>
          <w:sz w:val="18"/>
          <w:szCs w:val="18"/>
          <w:lang w:val="en-US"/>
        </w:rPr>
        <w:t xml:space="preserve">which did not. </w:t>
      </w:r>
      <w:r w:rsidR="005928B6">
        <w:rPr>
          <w:rFonts w:asciiTheme="majorHAnsi" w:hAnsiTheme="majorHAnsi"/>
          <w:b/>
          <w:color w:val="743D3D" w:themeColor="accent2" w:themeShade="BF"/>
          <w:sz w:val="18"/>
          <w:szCs w:val="18"/>
          <w:lang w:val="en-US"/>
        </w:rPr>
        <w:t>A</w:t>
      </w:r>
      <w:r w:rsidR="005928B6" w:rsidRPr="005928B6">
        <w:rPr>
          <w:rFonts w:asciiTheme="majorHAnsi" w:hAnsiTheme="majorHAnsi"/>
          <w:b/>
          <w:color w:val="743D3D" w:themeColor="accent2" w:themeShade="BF"/>
          <w:sz w:val="18"/>
          <w:szCs w:val="18"/>
          <w:lang w:val="en-US"/>
        </w:rPr>
        <w:t>uthoritarians</w:t>
      </w:r>
      <w:r w:rsidR="005928B6">
        <w:rPr>
          <w:rFonts w:asciiTheme="majorHAnsi" w:hAnsiTheme="majorHAnsi"/>
          <w:b/>
          <w:color w:val="743D3D" w:themeColor="accent2" w:themeShade="BF"/>
          <w:sz w:val="18"/>
          <w:szCs w:val="18"/>
          <w:lang w:val="en-US"/>
        </w:rPr>
        <w:t xml:space="preserve"> </w:t>
      </w:r>
      <w:r w:rsidR="00DD76FB">
        <w:rPr>
          <w:rFonts w:asciiTheme="majorHAnsi" w:hAnsiTheme="majorHAnsi"/>
          <w:b/>
          <w:color w:val="743D3D" w:themeColor="accent2" w:themeShade="BF"/>
          <w:sz w:val="18"/>
          <w:szCs w:val="18"/>
          <w:lang w:val="en-US"/>
        </w:rPr>
        <w:t>who defend benefits of uniform point out the concern of choosing and deciding what to wear</w:t>
      </w:r>
      <w:r w:rsidR="00700938">
        <w:rPr>
          <w:rFonts w:asciiTheme="majorHAnsi" w:hAnsiTheme="majorHAnsi"/>
          <w:b/>
          <w:color w:val="743D3D" w:themeColor="accent2" w:themeShade="BF"/>
          <w:sz w:val="18"/>
          <w:szCs w:val="18"/>
          <w:lang w:val="en-US"/>
        </w:rPr>
        <w:t>,</w:t>
      </w:r>
      <w:r w:rsidR="00DD76FB">
        <w:rPr>
          <w:rFonts w:asciiTheme="majorHAnsi" w:hAnsiTheme="majorHAnsi"/>
          <w:b/>
          <w:color w:val="743D3D" w:themeColor="accent2" w:themeShade="BF"/>
          <w:sz w:val="18"/>
          <w:szCs w:val="18"/>
          <w:lang w:val="en-US"/>
        </w:rPr>
        <w:t xml:space="preserve"> </w:t>
      </w:r>
      <w:r w:rsidR="00E048A9">
        <w:rPr>
          <w:rFonts w:asciiTheme="majorHAnsi" w:hAnsiTheme="majorHAnsi"/>
          <w:b/>
          <w:color w:val="743D3D" w:themeColor="accent2" w:themeShade="BF"/>
          <w:sz w:val="18"/>
          <w:szCs w:val="18"/>
          <w:lang w:val="en-US"/>
        </w:rPr>
        <w:t>which</w:t>
      </w:r>
      <w:r w:rsidR="00DD76FB">
        <w:rPr>
          <w:rFonts w:asciiTheme="majorHAnsi" w:hAnsiTheme="majorHAnsi"/>
          <w:b/>
          <w:color w:val="743D3D" w:themeColor="accent2" w:themeShade="BF"/>
          <w:sz w:val="18"/>
          <w:szCs w:val="18"/>
          <w:lang w:val="en-US"/>
        </w:rPr>
        <w:t xml:space="preserve"> is experienced </w:t>
      </w:r>
      <w:ins w:id="1" w:author="ELİF" w:date="2013-11-11T14:07:00Z">
        <w:r w:rsidR="008E3717">
          <w:rPr>
            <w:rFonts w:asciiTheme="majorHAnsi" w:hAnsiTheme="majorHAnsi"/>
            <w:b/>
            <w:color w:val="743D3D" w:themeColor="accent2" w:themeShade="BF"/>
            <w:sz w:val="18"/>
            <w:szCs w:val="18"/>
            <w:lang w:val="en-US"/>
          </w:rPr>
          <w:t xml:space="preserve">by </w:t>
        </w:r>
      </w:ins>
      <w:r w:rsidR="00DD76FB">
        <w:rPr>
          <w:rFonts w:asciiTheme="majorHAnsi" w:hAnsiTheme="majorHAnsi"/>
          <w:b/>
          <w:color w:val="743D3D" w:themeColor="accent2" w:themeShade="BF"/>
          <w:sz w:val="18"/>
          <w:szCs w:val="18"/>
          <w:lang w:val="en-US"/>
        </w:rPr>
        <w:t xml:space="preserve">almost every person. </w:t>
      </w:r>
      <w:r w:rsidR="00E048A9">
        <w:rPr>
          <w:rFonts w:asciiTheme="majorHAnsi" w:hAnsiTheme="majorHAnsi"/>
          <w:b/>
          <w:color w:val="743D3D" w:themeColor="accent2" w:themeShade="BF"/>
          <w:sz w:val="18"/>
          <w:szCs w:val="18"/>
          <w:lang w:val="en-US"/>
        </w:rPr>
        <w:t xml:space="preserve">Students waste their time by shifting and changing their clothes instead of studying or reading. In the opposite view, youths’ </w:t>
      </w:r>
      <w:r w:rsidR="00D93B52">
        <w:rPr>
          <w:rFonts w:asciiTheme="majorHAnsi" w:hAnsiTheme="majorHAnsi"/>
          <w:b/>
          <w:color w:val="743D3D" w:themeColor="accent2" w:themeShade="BF"/>
          <w:sz w:val="18"/>
          <w:szCs w:val="18"/>
          <w:lang w:val="en-US"/>
        </w:rPr>
        <w:t>freedom</w:t>
      </w:r>
      <w:r w:rsidR="00E048A9">
        <w:rPr>
          <w:rFonts w:asciiTheme="majorHAnsi" w:hAnsiTheme="majorHAnsi"/>
          <w:b/>
          <w:color w:val="743D3D" w:themeColor="accent2" w:themeShade="BF"/>
          <w:sz w:val="18"/>
          <w:szCs w:val="18"/>
          <w:lang w:val="en-US"/>
        </w:rPr>
        <w:t xml:space="preserve"> of expressing themselves is restricted</w:t>
      </w:r>
      <w:r w:rsidR="00D93B52">
        <w:rPr>
          <w:rFonts w:asciiTheme="majorHAnsi" w:hAnsiTheme="majorHAnsi"/>
          <w:b/>
          <w:color w:val="743D3D" w:themeColor="accent2" w:themeShade="BF"/>
          <w:sz w:val="18"/>
          <w:szCs w:val="18"/>
          <w:lang w:val="en-US"/>
        </w:rPr>
        <w:t xml:space="preserve"> and their right to choose is destroyed. The other problem faced by students </w:t>
      </w:r>
      <w:r w:rsidR="00504772">
        <w:rPr>
          <w:rFonts w:asciiTheme="majorHAnsi" w:hAnsiTheme="majorHAnsi"/>
          <w:b/>
          <w:color w:val="743D3D" w:themeColor="accent2" w:themeShade="BF"/>
          <w:sz w:val="18"/>
          <w:szCs w:val="18"/>
          <w:lang w:val="en-US"/>
        </w:rPr>
        <w:t xml:space="preserve">because of school uniform </w:t>
      </w:r>
      <w:r w:rsidR="00D93B52">
        <w:rPr>
          <w:rFonts w:asciiTheme="majorHAnsi" w:hAnsiTheme="majorHAnsi"/>
          <w:b/>
          <w:color w:val="743D3D" w:themeColor="accent2" w:themeShade="BF"/>
          <w:sz w:val="18"/>
          <w:szCs w:val="18"/>
          <w:lang w:val="en-US"/>
        </w:rPr>
        <w:t xml:space="preserve">is </w:t>
      </w:r>
      <w:r w:rsidR="00504772">
        <w:rPr>
          <w:rFonts w:asciiTheme="majorHAnsi" w:hAnsiTheme="majorHAnsi"/>
          <w:b/>
          <w:color w:val="743D3D" w:themeColor="accent2" w:themeShade="BF"/>
          <w:sz w:val="18"/>
          <w:szCs w:val="18"/>
          <w:lang w:val="en-US"/>
        </w:rPr>
        <w:t>s</w:t>
      </w:r>
      <w:r w:rsidR="00D93B52" w:rsidRPr="00D93B52">
        <w:rPr>
          <w:rFonts w:asciiTheme="majorHAnsi" w:hAnsiTheme="majorHAnsi"/>
          <w:b/>
          <w:color w:val="743D3D" w:themeColor="accent2" w:themeShade="BF"/>
          <w:sz w:val="18"/>
          <w:szCs w:val="18"/>
          <w:lang w:val="en-US"/>
        </w:rPr>
        <w:t xml:space="preserve">tringent dress code prohibitions carried out by school administration </w:t>
      </w:r>
      <w:r w:rsidR="00504772">
        <w:rPr>
          <w:rFonts w:asciiTheme="majorHAnsi" w:hAnsiTheme="majorHAnsi"/>
          <w:b/>
          <w:color w:val="743D3D" w:themeColor="accent2" w:themeShade="BF"/>
          <w:sz w:val="18"/>
          <w:szCs w:val="18"/>
          <w:lang w:val="en-US"/>
        </w:rPr>
        <w:t xml:space="preserve">which </w:t>
      </w:r>
      <w:r w:rsidR="00D93B52" w:rsidRPr="00D93B52">
        <w:rPr>
          <w:rFonts w:asciiTheme="majorHAnsi" w:hAnsiTheme="majorHAnsi"/>
          <w:b/>
          <w:color w:val="743D3D" w:themeColor="accent2" w:themeShade="BF"/>
          <w:sz w:val="18"/>
          <w:szCs w:val="18"/>
          <w:lang w:val="en-US"/>
        </w:rPr>
        <w:t xml:space="preserve">leads </w:t>
      </w:r>
      <w:ins w:id="2" w:author="ELİF" w:date="2013-11-11T14:07:00Z">
        <w:r w:rsidR="008E3717">
          <w:rPr>
            <w:rFonts w:asciiTheme="majorHAnsi" w:hAnsiTheme="majorHAnsi"/>
            <w:b/>
            <w:color w:val="743D3D" w:themeColor="accent2" w:themeShade="BF"/>
            <w:sz w:val="18"/>
            <w:szCs w:val="18"/>
            <w:lang w:val="en-US"/>
          </w:rPr>
          <w:t xml:space="preserve">to </w:t>
        </w:r>
      </w:ins>
      <w:r w:rsidR="00D93B52" w:rsidRPr="00D93B52">
        <w:rPr>
          <w:rFonts w:asciiTheme="majorHAnsi" w:hAnsiTheme="majorHAnsi"/>
          <w:b/>
          <w:color w:val="743D3D" w:themeColor="accent2" w:themeShade="BF"/>
          <w:sz w:val="18"/>
          <w:szCs w:val="18"/>
          <w:lang w:val="en-US"/>
        </w:rPr>
        <w:t>chao</w:t>
      </w:r>
      <w:r w:rsidR="00D93B52">
        <w:rPr>
          <w:rFonts w:asciiTheme="majorHAnsi" w:hAnsiTheme="majorHAnsi"/>
          <w:b/>
          <w:color w:val="743D3D" w:themeColor="accent2" w:themeShade="BF"/>
          <w:sz w:val="18"/>
          <w:szCs w:val="18"/>
          <w:lang w:val="en-US"/>
        </w:rPr>
        <w:t>s between students and educators.</w:t>
      </w:r>
      <w:r w:rsidR="00504772">
        <w:rPr>
          <w:rFonts w:asciiTheme="majorHAnsi" w:hAnsiTheme="majorHAnsi"/>
          <w:b/>
          <w:color w:val="743D3D" w:themeColor="accent2" w:themeShade="BF"/>
          <w:sz w:val="18"/>
          <w:szCs w:val="18"/>
          <w:lang w:val="en-US"/>
        </w:rPr>
        <w:t xml:space="preserve"> </w:t>
      </w:r>
      <w:r w:rsidR="00F66A52">
        <w:rPr>
          <w:rFonts w:asciiTheme="majorHAnsi" w:hAnsiTheme="majorHAnsi"/>
          <w:b/>
          <w:color w:val="743D3D" w:themeColor="accent2" w:themeShade="BF"/>
          <w:sz w:val="18"/>
          <w:szCs w:val="18"/>
          <w:lang w:val="en-US"/>
        </w:rPr>
        <w:t xml:space="preserve">Education </w:t>
      </w:r>
      <w:r w:rsidR="00700938">
        <w:rPr>
          <w:rFonts w:asciiTheme="majorHAnsi" w:hAnsiTheme="majorHAnsi"/>
          <w:b/>
          <w:color w:val="743D3D" w:themeColor="accent2" w:themeShade="BF"/>
          <w:sz w:val="18"/>
          <w:szCs w:val="18"/>
          <w:lang w:val="en-US"/>
        </w:rPr>
        <w:t>may</w:t>
      </w:r>
      <w:r w:rsidR="00F66A52">
        <w:rPr>
          <w:rFonts w:asciiTheme="majorHAnsi" w:hAnsiTheme="majorHAnsi"/>
          <w:b/>
          <w:color w:val="743D3D" w:themeColor="accent2" w:themeShade="BF"/>
          <w:sz w:val="18"/>
          <w:szCs w:val="18"/>
          <w:lang w:val="en-US"/>
        </w:rPr>
        <w:t xml:space="preserve"> stuck while, shirt collar, tie style, color of shoes and hair </w:t>
      </w:r>
      <w:r w:rsidR="00350AA2">
        <w:rPr>
          <w:rFonts w:asciiTheme="majorHAnsi" w:hAnsiTheme="majorHAnsi"/>
          <w:b/>
          <w:color w:val="743D3D" w:themeColor="accent2" w:themeShade="BF"/>
          <w:sz w:val="18"/>
          <w:szCs w:val="18"/>
          <w:lang w:val="en-US"/>
        </w:rPr>
        <w:t>style becomes</w:t>
      </w:r>
      <w:r w:rsidR="00F66A52">
        <w:rPr>
          <w:rFonts w:asciiTheme="majorHAnsi" w:hAnsiTheme="majorHAnsi"/>
          <w:b/>
          <w:color w:val="743D3D" w:themeColor="accent2" w:themeShade="BF"/>
          <w:sz w:val="18"/>
          <w:szCs w:val="18"/>
          <w:lang w:val="en-US"/>
        </w:rPr>
        <w:t xml:space="preserve"> a big problem</w:t>
      </w:r>
      <w:r w:rsidR="00350AA2">
        <w:rPr>
          <w:rFonts w:asciiTheme="majorHAnsi" w:hAnsiTheme="majorHAnsi"/>
          <w:b/>
          <w:color w:val="743D3D" w:themeColor="accent2" w:themeShade="BF"/>
          <w:sz w:val="18"/>
          <w:szCs w:val="18"/>
          <w:lang w:val="en-US"/>
        </w:rPr>
        <w:t>. However, according to many experts school uniform r</w:t>
      </w:r>
      <w:r w:rsidR="00350AA2" w:rsidRPr="00350AA2">
        <w:rPr>
          <w:rFonts w:asciiTheme="majorHAnsi" w:hAnsiTheme="majorHAnsi"/>
          <w:b/>
          <w:color w:val="743D3D" w:themeColor="accent2" w:themeShade="BF"/>
          <w:sz w:val="18"/>
          <w:szCs w:val="18"/>
          <w:lang w:val="en-US"/>
        </w:rPr>
        <w:t>emove</w:t>
      </w:r>
      <w:r w:rsidR="00350AA2">
        <w:rPr>
          <w:rFonts w:asciiTheme="majorHAnsi" w:hAnsiTheme="majorHAnsi"/>
          <w:b/>
          <w:color w:val="743D3D" w:themeColor="accent2" w:themeShade="BF"/>
          <w:sz w:val="18"/>
          <w:szCs w:val="18"/>
          <w:lang w:val="en-US"/>
        </w:rPr>
        <w:t>s</w:t>
      </w:r>
      <w:r w:rsidR="00350AA2" w:rsidRPr="00350AA2">
        <w:rPr>
          <w:rFonts w:asciiTheme="majorHAnsi" w:hAnsiTheme="majorHAnsi"/>
          <w:b/>
          <w:color w:val="743D3D" w:themeColor="accent2" w:themeShade="BF"/>
          <w:sz w:val="18"/>
          <w:szCs w:val="18"/>
          <w:lang w:val="en-US"/>
        </w:rPr>
        <w:t xml:space="preserve"> the disciplinary problems caused by informal clothes and disres</w:t>
      </w:r>
      <w:r w:rsidR="00350AA2">
        <w:rPr>
          <w:rFonts w:asciiTheme="majorHAnsi" w:hAnsiTheme="majorHAnsi"/>
          <w:b/>
          <w:color w:val="743D3D" w:themeColor="accent2" w:themeShade="BF"/>
          <w:sz w:val="18"/>
          <w:szCs w:val="18"/>
          <w:lang w:val="en-US"/>
        </w:rPr>
        <w:t>pectful behaviors and abuse among students. Aside from all the problems, students don’t want to wear the</w:t>
      </w:r>
      <w:r w:rsidR="00700938">
        <w:rPr>
          <w:rFonts w:asciiTheme="majorHAnsi" w:hAnsiTheme="majorHAnsi"/>
          <w:b/>
          <w:color w:val="743D3D" w:themeColor="accent2" w:themeShade="BF"/>
          <w:sz w:val="18"/>
          <w:szCs w:val="18"/>
          <w:lang w:val="en-US"/>
        </w:rPr>
        <w:t xml:space="preserve"> same clothes with every member</w:t>
      </w:r>
      <w:r w:rsidR="00350AA2">
        <w:rPr>
          <w:rFonts w:asciiTheme="majorHAnsi" w:hAnsiTheme="majorHAnsi"/>
          <w:b/>
          <w:color w:val="743D3D" w:themeColor="accent2" w:themeShade="BF"/>
          <w:sz w:val="18"/>
          <w:szCs w:val="18"/>
          <w:lang w:val="en-US"/>
        </w:rPr>
        <w:t xml:space="preserve"> of their school</w:t>
      </w:r>
      <w:r w:rsidR="008441DE">
        <w:rPr>
          <w:rFonts w:asciiTheme="majorHAnsi" w:hAnsiTheme="majorHAnsi"/>
          <w:b/>
          <w:color w:val="743D3D" w:themeColor="accent2" w:themeShade="BF"/>
          <w:sz w:val="18"/>
          <w:szCs w:val="18"/>
          <w:lang w:val="en-US"/>
        </w:rPr>
        <w:t>. But</w:t>
      </w:r>
      <w:ins w:id="3" w:author="ELİF" w:date="2013-11-11T14:08:00Z">
        <w:r w:rsidR="008E3717">
          <w:rPr>
            <w:rFonts w:asciiTheme="majorHAnsi" w:hAnsiTheme="majorHAnsi"/>
            <w:b/>
            <w:color w:val="743D3D" w:themeColor="accent2" w:themeShade="BF"/>
            <w:sz w:val="18"/>
            <w:szCs w:val="18"/>
            <w:lang w:val="en-US"/>
          </w:rPr>
          <w:t xml:space="preserve"> on</w:t>
        </w:r>
      </w:ins>
      <w:r w:rsidR="008441DE">
        <w:rPr>
          <w:rFonts w:asciiTheme="majorHAnsi" w:hAnsiTheme="majorHAnsi"/>
          <w:b/>
          <w:color w:val="743D3D" w:themeColor="accent2" w:themeShade="BF"/>
          <w:sz w:val="18"/>
          <w:szCs w:val="18"/>
          <w:lang w:val="en-US"/>
        </w:rPr>
        <w:t xml:space="preserve"> the other hand, they discriminate each other for brand of their clothes and they force their family to buy more expensive clothes than they really need. The other advance of school uniform is its benefit of teaching students how to behave </w:t>
      </w:r>
      <w:r w:rsidR="005928B6">
        <w:rPr>
          <w:rFonts w:asciiTheme="majorHAnsi" w:hAnsiTheme="majorHAnsi"/>
          <w:b/>
          <w:color w:val="743D3D" w:themeColor="accent2" w:themeShade="BF"/>
          <w:sz w:val="18"/>
          <w:szCs w:val="18"/>
          <w:lang w:val="en-US"/>
        </w:rPr>
        <w:t xml:space="preserve">and wear formal, which is necessary for higher education and </w:t>
      </w:r>
      <w:r w:rsidR="00700938">
        <w:rPr>
          <w:rFonts w:asciiTheme="majorHAnsi" w:hAnsiTheme="majorHAnsi"/>
          <w:b/>
          <w:color w:val="743D3D" w:themeColor="accent2" w:themeShade="BF"/>
          <w:sz w:val="18"/>
          <w:szCs w:val="18"/>
          <w:lang w:val="en-US"/>
        </w:rPr>
        <w:t xml:space="preserve">work life. Nonetheless, </w:t>
      </w:r>
      <w:r w:rsidR="009626C0">
        <w:rPr>
          <w:rFonts w:asciiTheme="majorHAnsi" w:hAnsiTheme="majorHAnsi"/>
          <w:b/>
          <w:color w:val="743D3D" w:themeColor="accent2" w:themeShade="BF"/>
          <w:sz w:val="18"/>
          <w:szCs w:val="18"/>
          <w:lang w:val="en-US"/>
        </w:rPr>
        <w:t xml:space="preserve">it is generally agreed that </w:t>
      </w:r>
      <w:r w:rsidR="00700938">
        <w:rPr>
          <w:rFonts w:asciiTheme="majorHAnsi" w:hAnsiTheme="majorHAnsi"/>
          <w:b/>
          <w:color w:val="743D3D" w:themeColor="accent2" w:themeShade="BF"/>
          <w:sz w:val="18"/>
          <w:szCs w:val="18"/>
          <w:lang w:val="en-US"/>
        </w:rPr>
        <w:t>uniforms</w:t>
      </w:r>
      <w:r w:rsidR="005928B6">
        <w:rPr>
          <w:rFonts w:asciiTheme="majorHAnsi" w:hAnsiTheme="majorHAnsi"/>
          <w:b/>
          <w:color w:val="743D3D" w:themeColor="accent2" w:themeShade="BF"/>
          <w:sz w:val="18"/>
          <w:szCs w:val="18"/>
          <w:lang w:val="en-US"/>
        </w:rPr>
        <w:t xml:space="preserve"> </w:t>
      </w:r>
      <w:r w:rsidR="00700938">
        <w:rPr>
          <w:rFonts w:asciiTheme="majorHAnsi" w:hAnsiTheme="majorHAnsi"/>
          <w:b/>
          <w:color w:val="743D3D" w:themeColor="accent2" w:themeShade="BF"/>
          <w:sz w:val="18"/>
          <w:szCs w:val="18"/>
          <w:lang w:val="en-US"/>
        </w:rPr>
        <w:t xml:space="preserve">are </w:t>
      </w:r>
      <w:r w:rsidR="005928B6">
        <w:rPr>
          <w:rFonts w:asciiTheme="majorHAnsi" w:hAnsiTheme="majorHAnsi"/>
          <w:b/>
          <w:color w:val="743D3D" w:themeColor="accent2" w:themeShade="BF"/>
          <w:sz w:val="18"/>
          <w:szCs w:val="18"/>
          <w:lang w:val="en-US"/>
        </w:rPr>
        <w:t>sweltering, tedious and tiresome</w:t>
      </w:r>
      <w:r w:rsidR="00700938">
        <w:rPr>
          <w:rFonts w:asciiTheme="majorHAnsi" w:hAnsiTheme="majorHAnsi"/>
          <w:b/>
          <w:color w:val="743D3D" w:themeColor="accent2" w:themeShade="BF"/>
          <w:sz w:val="18"/>
          <w:szCs w:val="18"/>
          <w:lang w:val="en-US"/>
        </w:rPr>
        <w:t xml:space="preserve"> especially in summer days and student don’t feel comfortable as they feel in their homes so, it may lead </w:t>
      </w:r>
      <w:r w:rsidR="009626C0">
        <w:rPr>
          <w:rFonts w:asciiTheme="majorHAnsi" w:hAnsiTheme="majorHAnsi"/>
          <w:b/>
          <w:color w:val="743D3D" w:themeColor="accent2" w:themeShade="BF"/>
          <w:sz w:val="18"/>
          <w:szCs w:val="18"/>
          <w:lang w:val="en-US"/>
        </w:rPr>
        <w:t>difficulties of</w:t>
      </w:r>
      <w:r w:rsidR="00700938">
        <w:rPr>
          <w:rFonts w:asciiTheme="majorHAnsi" w:hAnsiTheme="majorHAnsi"/>
          <w:b/>
          <w:color w:val="743D3D" w:themeColor="accent2" w:themeShade="BF"/>
          <w:sz w:val="18"/>
          <w:szCs w:val="18"/>
          <w:lang w:val="en-US"/>
        </w:rPr>
        <w:t xml:space="preserve"> focus</w:t>
      </w:r>
      <w:r w:rsidR="009626C0">
        <w:rPr>
          <w:rFonts w:asciiTheme="majorHAnsi" w:hAnsiTheme="majorHAnsi"/>
          <w:b/>
          <w:color w:val="743D3D" w:themeColor="accent2" w:themeShade="BF"/>
          <w:sz w:val="18"/>
          <w:szCs w:val="18"/>
          <w:lang w:val="en-US"/>
        </w:rPr>
        <w:t>ing</w:t>
      </w:r>
      <w:r w:rsidR="00700938">
        <w:rPr>
          <w:rFonts w:asciiTheme="majorHAnsi" w:hAnsiTheme="majorHAnsi"/>
          <w:b/>
          <w:color w:val="743D3D" w:themeColor="accent2" w:themeShade="BF"/>
          <w:sz w:val="18"/>
          <w:szCs w:val="18"/>
          <w:lang w:val="en-US"/>
        </w:rPr>
        <w:t xml:space="preserve"> on lessons. One of the advantages of dress code is identifying </w:t>
      </w:r>
      <w:del w:id="4" w:author="ELİF" w:date="2013-11-11T14:08:00Z">
        <w:r w:rsidR="00700938" w:rsidDel="008E3717">
          <w:rPr>
            <w:rFonts w:asciiTheme="majorHAnsi" w:hAnsiTheme="majorHAnsi"/>
            <w:b/>
            <w:color w:val="743D3D" w:themeColor="accent2" w:themeShade="BF"/>
            <w:sz w:val="18"/>
            <w:szCs w:val="18"/>
            <w:lang w:val="en-US"/>
          </w:rPr>
          <w:delText>studen</w:delText>
        </w:r>
        <w:r w:rsidR="007B7820" w:rsidDel="008E3717">
          <w:rPr>
            <w:rFonts w:asciiTheme="majorHAnsi" w:hAnsiTheme="majorHAnsi"/>
            <w:b/>
            <w:color w:val="743D3D" w:themeColor="accent2" w:themeShade="BF"/>
            <w:sz w:val="18"/>
            <w:szCs w:val="18"/>
            <w:lang w:val="en-US"/>
          </w:rPr>
          <w:delText xml:space="preserve">ts </w:delText>
        </w:r>
      </w:del>
      <w:r w:rsidR="007B7820">
        <w:rPr>
          <w:rFonts w:asciiTheme="majorHAnsi" w:hAnsiTheme="majorHAnsi"/>
          <w:b/>
          <w:color w:val="743D3D" w:themeColor="accent2" w:themeShade="BF"/>
          <w:sz w:val="18"/>
          <w:szCs w:val="18"/>
          <w:lang w:val="en-US"/>
        </w:rPr>
        <w:t xml:space="preserve">which school </w:t>
      </w:r>
      <w:ins w:id="5" w:author="ELİF" w:date="2013-11-11T14:08:00Z">
        <w:r w:rsidR="008E3717">
          <w:rPr>
            <w:rFonts w:asciiTheme="majorHAnsi" w:hAnsiTheme="majorHAnsi"/>
            <w:b/>
            <w:color w:val="743D3D" w:themeColor="accent2" w:themeShade="BF"/>
            <w:sz w:val="18"/>
            <w:szCs w:val="18"/>
            <w:lang w:val="en-US"/>
          </w:rPr>
          <w:t>students</w:t>
        </w:r>
        <w:r w:rsidR="008E3717">
          <w:rPr>
            <w:rFonts w:asciiTheme="majorHAnsi" w:hAnsiTheme="majorHAnsi"/>
            <w:b/>
            <w:color w:val="743D3D" w:themeColor="accent2" w:themeShade="BF"/>
            <w:sz w:val="18"/>
            <w:szCs w:val="18"/>
            <w:lang w:val="en-US"/>
          </w:rPr>
          <w:t xml:space="preserve"> </w:t>
        </w:r>
      </w:ins>
      <w:del w:id="6" w:author="ELİF" w:date="2013-11-11T14:08:00Z">
        <w:r w:rsidR="007B7820" w:rsidDel="008E3717">
          <w:rPr>
            <w:rFonts w:asciiTheme="majorHAnsi" w:hAnsiTheme="majorHAnsi"/>
            <w:b/>
            <w:color w:val="743D3D" w:themeColor="accent2" w:themeShade="BF"/>
            <w:sz w:val="18"/>
            <w:szCs w:val="18"/>
            <w:lang w:val="en-US"/>
          </w:rPr>
          <w:delText xml:space="preserve">they </w:delText>
        </w:r>
      </w:del>
      <w:r w:rsidR="007B7820">
        <w:rPr>
          <w:rFonts w:asciiTheme="majorHAnsi" w:hAnsiTheme="majorHAnsi"/>
          <w:b/>
          <w:color w:val="743D3D" w:themeColor="accent2" w:themeShade="BF"/>
          <w:sz w:val="18"/>
          <w:szCs w:val="18"/>
          <w:lang w:val="en-US"/>
        </w:rPr>
        <w:t xml:space="preserve">belong to. However it can </w:t>
      </w:r>
      <w:r w:rsidR="00EE2F76">
        <w:rPr>
          <w:rFonts w:asciiTheme="majorHAnsi" w:hAnsiTheme="majorHAnsi"/>
          <w:b/>
          <w:color w:val="743D3D" w:themeColor="accent2" w:themeShade="BF"/>
          <w:sz w:val="18"/>
          <w:szCs w:val="18"/>
          <w:lang w:val="en-US"/>
        </w:rPr>
        <w:t xml:space="preserve">turn into a problem. </w:t>
      </w:r>
      <w:r w:rsidR="00700938">
        <w:rPr>
          <w:rFonts w:asciiTheme="majorHAnsi" w:hAnsiTheme="majorHAnsi"/>
          <w:b/>
          <w:color w:val="743D3D" w:themeColor="accent2" w:themeShade="BF"/>
          <w:sz w:val="18"/>
          <w:szCs w:val="18"/>
          <w:lang w:val="en-US"/>
        </w:rPr>
        <w:t xml:space="preserve">Although </w:t>
      </w:r>
      <w:proofErr w:type="gramStart"/>
      <w:r w:rsidR="00700938">
        <w:rPr>
          <w:rFonts w:asciiTheme="majorHAnsi" w:hAnsiTheme="majorHAnsi"/>
          <w:b/>
          <w:color w:val="743D3D" w:themeColor="accent2" w:themeShade="BF"/>
          <w:sz w:val="18"/>
          <w:szCs w:val="18"/>
          <w:lang w:val="en-US"/>
        </w:rPr>
        <w:t>administrations tr</w:t>
      </w:r>
      <w:ins w:id="7" w:author="ELİF" w:date="2013-11-11T14:08:00Z">
        <w:r w:rsidR="008E3717">
          <w:rPr>
            <w:rFonts w:asciiTheme="majorHAnsi" w:hAnsiTheme="majorHAnsi"/>
            <w:b/>
            <w:color w:val="743D3D" w:themeColor="accent2" w:themeShade="BF"/>
            <w:sz w:val="18"/>
            <w:szCs w:val="18"/>
            <w:lang w:val="en-US"/>
          </w:rPr>
          <w:t>ies</w:t>
        </w:r>
      </w:ins>
      <w:proofErr w:type="gramEnd"/>
      <w:del w:id="8" w:author="ELİF" w:date="2013-11-11T14:08:00Z">
        <w:r w:rsidR="00700938" w:rsidDel="008E3717">
          <w:rPr>
            <w:rFonts w:asciiTheme="majorHAnsi" w:hAnsiTheme="majorHAnsi"/>
            <w:b/>
            <w:color w:val="743D3D" w:themeColor="accent2" w:themeShade="BF"/>
            <w:sz w:val="18"/>
            <w:szCs w:val="18"/>
            <w:lang w:val="en-US"/>
          </w:rPr>
          <w:delText>y</w:delText>
        </w:r>
      </w:del>
      <w:r w:rsidR="00700938">
        <w:rPr>
          <w:rFonts w:asciiTheme="majorHAnsi" w:hAnsiTheme="majorHAnsi"/>
          <w:b/>
          <w:color w:val="743D3D" w:themeColor="accent2" w:themeShade="BF"/>
          <w:sz w:val="18"/>
          <w:szCs w:val="18"/>
          <w:lang w:val="en-US"/>
        </w:rPr>
        <w:t xml:space="preserve"> to minimize discriminating problems, students get some disagreements and quarrels just because they belo</w:t>
      </w:r>
      <w:r w:rsidR="007B7820">
        <w:rPr>
          <w:rFonts w:asciiTheme="majorHAnsi" w:hAnsiTheme="majorHAnsi"/>
          <w:b/>
          <w:color w:val="743D3D" w:themeColor="accent2" w:themeShade="BF"/>
          <w:sz w:val="18"/>
          <w:szCs w:val="18"/>
          <w:lang w:val="en-US"/>
        </w:rPr>
        <w:t>ng to different schools. The problem might become bigger among private and public school students. The mos</w:t>
      </w:r>
      <w:r w:rsidR="00EE2F76">
        <w:rPr>
          <w:rFonts w:asciiTheme="majorHAnsi" w:hAnsiTheme="majorHAnsi"/>
          <w:b/>
          <w:color w:val="743D3D" w:themeColor="accent2" w:themeShade="BF"/>
          <w:sz w:val="18"/>
          <w:szCs w:val="18"/>
          <w:lang w:val="en-US"/>
        </w:rPr>
        <w:t xml:space="preserve">t cardinal problem discussed especially by parents is costs of clothes. Most </w:t>
      </w:r>
      <w:del w:id="9" w:author="ELİF" w:date="2013-11-11T14:09:00Z">
        <w:r w:rsidR="00EE2F76" w:rsidDel="008E3717">
          <w:rPr>
            <w:rFonts w:asciiTheme="majorHAnsi" w:hAnsiTheme="majorHAnsi"/>
            <w:b/>
            <w:color w:val="743D3D" w:themeColor="accent2" w:themeShade="BF"/>
            <w:sz w:val="18"/>
            <w:szCs w:val="18"/>
            <w:lang w:val="en-US"/>
          </w:rPr>
          <w:delText xml:space="preserve">of </w:delText>
        </w:r>
      </w:del>
      <w:r w:rsidR="00EE2F76">
        <w:rPr>
          <w:rFonts w:asciiTheme="majorHAnsi" w:hAnsiTheme="majorHAnsi"/>
          <w:b/>
          <w:color w:val="743D3D" w:themeColor="accent2" w:themeShade="BF"/>
          <w:sz w:val="18"/>
          <w:szCs w:val="18"/>
          <w:lang w:val="en-US"/>
        </w:rPr>
        <w:t>people believe</w:t>
      </w:r>
      <w:del w:id="10" w:author="ELİF" w:date="2013-11-11T14:09:00Z">
        <w:r w:rsidR="00EE2F76" w:rsidDel="008E3717">
          <w:rPr>
            <w:rFonts w:asciiTheme="majorHAnsi" w:hAnsiTheme="majorHAnsi"/>
            <w:b/>
            <w:color w:val="743D3D" w:themeColor="accent2" w:themeShade="BF"/>
            <w:sz w:val="18"/>
            <w:szCs w:val="18"/>
            <w:lang w:val="en-US"/>
          </w:rPr>
          <w:delText>d</w:delText>
        </w:r>
      </w:del>
      <w:r w:rsidR="00EE2F76">
        <w:rPr>
          <w:rFonts w:asciiTheme="majorHAnsi" w:hAnsiTheme="majorHAnsi"/>
          <w:b/>
          <w:color w:val="743D3D" w:themeColor="accent2" w:themeShade="BF"/>
          <w:sz w:val="18"/>
          <w:szCs w:val="18"/>
          <w:lang w:val="en-US"/>
        </w:rPr>
        <w:t xml:space="preserve"> that a</w:t>
      </w:r>
      <w:r w:rsidR="00EE2F76" w:rsidRPr="00EE2F76">
        <w:rPr>
          <w:rFonts w:asciiTheme="majorHAnsi" w:hAnsiTheme="majorHAnsi"/>
          <w:b/>
          <w:color w:val="743D3D" w:themeColor="accent2" w:themeShade="BF"/>
          <w:sz w:val="18"/>
          <w:szCs w:val="18"/>
          <w:lang w:val="en-US"/>
        </w:rPr>
        <w:t xml:space="preserve">ffording </w:t>
      </w:r>
      <w:del w:id="11" w:author="ELİF" w:date="2013-11-11T14:09:00Z">
        <w:r w:rsidR="00EE2F76" w:rsidRPr="00EE2F76" w:rsidDel="008E3717">
          <w:rPr>
            <w:rFonts w:asciiTheme="majorHAnsi" w:hAnsiTheme="majorHAnsi"/>
            <w:b/>
            <w:color w:val="743D3D" w:themeColor="accent2" w:themeShade="BF"/>
            <w:sz w:val="18"/>
            <w:szCs w:val="18"/>
            <w:lang w:val="en-US"/>
          </w:rPr>
          <w:delText xml:space="preserve">for </w:delText>
        </w:r>
      </w:del>
      <w:r w:rsidR="00EE2F76" w:rsidRPr="00EE2F76">
        <w:rPr>
          <w:rFonts w:asciiTheme="majorHAnsi" w:hAnsiTheme="majorHAnsi"/>
          <w:b/>
          <w:color w:val="743D3D" w:themeColor="accent2" w:themeShade="BF"/>
          <w:sz w:val="18"/>
          <w:szCs w:val="18"/>
          <w:lang w:val="en-US"/>
        </w:rPr>
        <w:t xml:space="preserve">one uniform is much easier than buying many different clothes. </w:t>
      </w:r>
      <w:r w:rsidR="00EE2F76">
        <w:rPr>
          <w:rFonts w:asciiTheme="majorHAnsi" w:hAnsiTheme="majorHAnsi"/>
          <w:b/>
          <w:color w:val="743D3D" w:themeColor="accent2" w:themeShade="BF"/>
          <w:sz w:val="18"/>
          <w:szCs w:val="18"/>
          <w:lang w:val="en-US"/>
        </w:rPr>
        <w:t>Still, it is probable that p</w:t>
      </w:r>
      <w:r w:rsidR="00EE2F76" w:rsidRPr="00EE2F76">
        <w:rPr>
          <w:rFonts w:asciiTheme="majorHAnsi" w:hAnsiTheme="majorHAnsi"/>
          <w:b/>
          <w:color w:val="743D3D" w:themeColor="accent2" w:themeShade="BF"/>
          <w:sz w:val="18"/>
          <w:szCs w:val="18"/>
          <w:lang w:val="en-US"/>
        </w:rPr>
        <w:t>arents have to buy school uniform every year for their children who grows fast and constantly, and additional clothes such as jackets, pullovers can be more expensive.</w:t>
      </w:r>
      <w:r w:rsidR="002E1309">
        <w:rPr>
          <w:rFonts w:asciiTheme="majorHAnsi" w:hAnsiTheme="majorHAnsi"/>
          <w:b/>
          <w:color w:val="743D3D" w:themeColor="accent2" w:themeShade="BF"/>
          <w:sz w:val="18"/>
          <w:szCs w:val="18"/>
          <w:lang w:val="en-US"/>
        </w:rPr>
        <w:t xml:space="preserve"> The last advantage of uniform is a feeling of belonging </w:t>
      </w:r>
      <w:del w:id="12" w:author="ELİF" w:date="2013-11-11T14:15:00Z">
        <w:r w:rsidR="002E1309" w:rsidDel="003A0E26">
          <w:rPr>
            <w:rFonts w:asciiTheme="majorHAnsi" w:hAnsiTheme="majorHAnsi"/>
            <w:b/>
            <w:color w:val="743D3D" w:themeColor="accent2" w:themeShade="BF"/>
            <w:sz w:val="18"/>
            <w:szCs w:val="18"/>
            <w:lang w:val="en-US"/>
          </w:rPr>
          <w:delText xml:space="preserve">to </w:delText>
        </w:r>
      </w:del>
      <w:ins w:id="13" w:author="ELİF" w:date="2013-11-11T14:15:00Z">
        <w:r w:rsidR="003A0E26">
          <w:rPr>
            <w:rFonts w:asciiTheme="majorHAnsi" w:hAnsiTheme="majorHAnsi"/>
            <w:b/>
            <w:color w:val="743D3D" w:themeColor="accent2" w:themeShade="BF"/>
            <w:sz w:val="18"/>
            <w:szCs w:val="18"/>
            <w:lang w:val="en-US"/>
          </w:rPr>
          <w:t>for</w:t>
        </w:r>
        <w:r w:rsidR="003A0E26">
          <w:rPr>
            <w:rFonts w:asciiTheme="majorHAnsi" w:hAnsiTheme="majorHAnsi"/>
            <w:b/>
            <w:color w:val="743D3D" w:themeColor="accent2" w:themeShade="BF"/>
            <w:sz w:val="18"/>
            <w:szCs w:val="18"/>
            <w:lang w:val="en-US"/>
          </w:rPr>
          <w:t xml:space="preserve"> </w:t>
        </w:r>
      </w:ins>
      <w:r w:rsidR="002E1309">
        <w:rPr>
          <w:rFonts w:asciiTheme="majorHAnsi" w:hAnsiTheme="majorHAnsi"/>
          <w:b/>
          <w:color w:val="743D3D" w:themeColor="accent2" w:themeShade="BF"/>
          <w:sz w:val="18"/>
          <w:szCs w:val="18"/>
          <w:lang w:val="en-US"/>
        </w:rPr>
        <w:t xml:space="preserve">students. It is widely believed that </w:t>
      </w:r>
      <w:r w:rsidR="00EA53D6">
        <w:rPr>
          <w:rFonts w:asciiTheme="majorHAnsi" w:hAnsiTheme="majorHAnsi"/>
          <w:b/>
          <w:color w:val="743D3D" w:themeColor="accent2" w:themeShade="BF"/>
          <w:sz w:val="18"/>
          <w:szCs w:val="18"/>
          <w:lang w:val="en-US"/>
        </w:rPr>
        <w:t>if a student feel</w:t>
      </w:r>
      <w:ins w:id="14" w:author="ELİF" w:date="2013-11-11T14:15:00Z">
        <w:r w:rsidR="003A0E26">
          <w:rPr>
            <w:rFonts w:asciiTheme="majorHAnsi" w:hAnsiTheme="majorHAnsi"/>
            <w:b/>
            <w:color w:val="743D3D" w:themeColor="accent2" w:themeShade="BF"/>
            <w:sz w:val="18"/>
            <w:szCs w:val="18"/>
            <w:lang w:val="en-US"/>
          </w:rPr>
          <w:t>s</w:t>
        </w:r>
      </w:ins>
      <w:del w:id="15" w:author="ELİF" w:date="2013-11-11T14:15:00Z">
        <w:r w:rsidR="00EA53D6" w:rsidDel="003A0E26">
          <w:rPr>
            <w:rFonts w:asciiTheme="majorHAnsi" w:hAnsiTheme="majorHAnsi"/>
            <w:b/>
            <w:color w:val="743D3D" w:themeColor="accent2" w:themeShade="BF"/>
            <w:sz w:val="18"/>
            <w:szCs w:val="18"/>
            <w:lang w:val="en-US"/>
          </w:rPr>
          <w:delText xml:space="preserve"> himself</w:delText>
        </w:r>
      </w:del>
      <w:r w:rsidR="00EA53D6">
        <w:rPr>
          <w:rFonts w:asciiTheme="majorHAnsi" w:hAnsiTheme="majorHAnsi"/>
          <w:b/>
          <w:color w:val="743D3D" w:themeColor="accent2" w:themeShade="BF"/>
          <w:sz w:val="18"/>
          <w:szCs w:val="18"/>
          <w:lang w:val="en-US"/>
        </w:rPr>
        <w:t xml:space="preserve"> belong</w:t>
      </w:r>
      <w:ins w:id="16" w:author="ELİF" w:date="2013-11-11T14:15:00Z">
        <w:r w:rsidR="003A0E26">
          <w:rPr>
            <w:rFonts w:asciiTheme="majorHAnsi" w:hAnsiTheme="majorHAnsi"/>
            <w:b/>
            <w:color w:val="743D3D" w:themeColor="accent2" w:themeShade="BF"/>
            <w:sz w:val="18"/>
            <w:szCs w:val="18"/>
            <w:lang w:val="en-US"/>
          </w:rPr>
          <w:t>ing</w:t>
        </w:r>
      </w:ins>
      <w:r w:rsidR="00EA53D6">
        <w:rPr>
          <w:rFonts w:asciiTheme="majorHAnsi" w:hAnsiTheme="majorHAnsi"/>
          <w:b/>
          <w:color w:val="743D3D" w:themeColor="accent2" w:themeShade="BF"/>
          <w:sz w:val="18"/>
          <w:szCs w:val="18"/>
          <w:lang w:val="en-US"/>
        </w:rPr>
        <w:t xml:space="preserve"> to </w:t>
      </w:r>
      <w:r w:rsidR="00EA53D6">
        <w:rPr>
          <w:rFonts w:asciiTheme="majorHAnsi" w:hAnsiTheme="majorHAnsi"/>
          <w:b/>
          <w:color w:val="743D3D" w:themeColor="accent2" w:themeShade="BF"/>
          <w:sz w:val="18"/>
          <w:szCs w:val="18"/>
          <w:lang w:val="en-US"/>
        </w:rPr>
        <w:lastRenderedPageBreak/>
        <w:t>school</w:t>
      </w:r>
      <w:ins w:id="17" w:author="ELİF" w:date="2013-11-11T14:15:00Z">
        <w:r w:rsidR="003A0E26">
          <w:rPr>
            <w:rFonts w:asciiTheme="majorHAnsi" w:hAnsiTheme="majorHAnsi"/>
            <w:b/>
            <w:color w:val="743D3D" w:themeColor="accent2" w:themeShade="BF"/>
            <w:sz w:val="18"/>
            <w:szCs w:val="18"/>
            <w:lang w:val="en-US"/>
          </w:rPr>
          <w:t>,</w:t>
        </w:r>
      </w:ins>
      <w:r w:rsidR="00EA53D6">
        <w:rPr>
          <w:rFonts w:asciiTheme="majorHAnsi" w:hAnsiTheme="majorHAnsi"/>
          <w:b/>
          <w:color w:val="743D3D" w:themeColor="accent2" w:themeShade="BF"/>
          <w:sz w:val="18"/>
          <w:szCs w:val="18"/>
          <w:lang w:val="en-US"/>
        </w:rPr>
        <w:t xml:space="preserve"> he probably become</w:t>
      </w:r>
      <w:ins w:id="18" w:author="ELİF" w:date="2013-11-11T14:15:00Z">
        <w:r w:rsidR="003A0E26">
          <w:rPr>
            <w:rFonts w:asciiTheme="majorHAnsi" w:hAnsiTheme="majorHAnsi"/>
            <w:b/>
            <w:color w:val="743D3D" w:themeColor="accent2" w:themeShade="BF"/>
            <w:sz w:val="18"/>
            <w:szCs w:val="18"/>
            <w:lang w:val="en-US"/>
          </w:rPr>
          <w:t>s</w:t>
        </w:r>
      </w:ins>
      <w:r w:rsidR="00EA53D6">
        <w:rPr>
          <w:rFonts w:asciiTheme="majorHAnsi" w:hAnsiTheme="majorHAnsi"/>
          <w:b/>
          <w:color w:val="743D3D" w:themeColor="accent2" w:themeShade="BF"/>
          <w:sz w:val="18"/>
          <w:szCs w:val="18"/>
          <w:lang w:val="en-US"/>
        </w:rPr>
        <w:t xml:space="preserve"> more aware of what he has to do. On the contrary, some oppose this idea and believe</w:t>
      </w:r>
      <w:del w:id="19" w:author="ELİF" w:date="2013-11-11T14:15:00Z">
        <w:r w:rsidR="00EA53D6" w:rsidDel="003A0E26">
          <w:rPr>
            <w:rFonts w:asciiTheme="majorHAnsi" w:hAnsiTheme="majorHAnsi"/>
            <w:b/>
            <w:color w:val="743D3D" w:themeColor="accent2" w:themeShade="BF"/>
            <w:sz w:val="18"/>
            <w:szCs w:val="18"/>
            <w:lang w:val="en-US"/>
          </w:rPr>
          <w:delText>s</w:delText>
        </w:r>
      </w:del>
      <w:bookmarkStart w:id="20" w:name="_GoBack"/>
      <w:bookmarkEnd w:id="20"/>
      <w:r w:rsidR="00EA53D6">
        <w:rPr>
          <w:rFonts w:asciiTheme="majorHAnsi" w:hAnsiTheme="majorHAnsi"/>
          <w:b/>
          <w:color w:val="743D3D" w:themeColor="accent2" w:themeShade="BF"/>
          <w:sz w:val="18"/>
          <w:szCs w:val="18"/>
          <w:lang w:val="en-US"/>
        </w:rPr>
        <w:t xml:space="preserve"> that educational institutes turn into military orders with uniforms.  </w:t>
      </w:r>
    </w:p>
    <w:p w:rsidR="00180B8D" w:rsidRPr="00180B8D" w:rsidRDefault="00180B8D" w:rsidP="00872B88">
      <w:pPr>
        <w:spacing w:after="120" w:line="480" w:lineRule="auto"/>
        <w:rPr>
          <w:rFonts w:asciiTheme="majorHAnsi" w:hAnsiTheme="majorHAnsi"/>
          <w:b/>
          <w:sz w:val="28"/>
          <w:szCs w:val="28"/>
          <w:lang w:val="en-US"/>
        </w:rPr>
      </w:pPr>
      <w:r w:rsidRPr="00180B8D">
        <w:rPr>
          <w:rFonts w:asciiTheme="majorHAnsi" w:hAnsiTheme="majorHAnsi"/>
          <w:b/>
          <w:color w:val="4E2929" w:themeColor="accent2" w:themeShade="80"/>
          <w:sz w:val="28"/>
          <w:szCs w:val="28"/>
          <w:lang w:val="en-US"/>
        </w:rPr>
        <w:t xml:space="preserve"> </w:t>
      </w:r>
    </w:p>
    <w:sectPr w:rsidR="00180B8D" w:rsidRPr="00180B8D" w:rsidSect="006F5A51">
      <w:pgSz w:w="11906" w:h="16838"/>
      <w:pgMar w:top="1417" w:right="1417" w:bottom="1417" w:left="1417" w:header="708" w:footer="708" w:gutter="0"/>
      <w:pgBorders w:offsetFrom="page">
        <w:top w:val="double" w:sz="4" w:space="24" w:color="ECDBDB" w:themeColor="accent2" w:themeTint="33"/>
        <w:left w:val="double" w:sz="4" w:space="24" w:color="ECDBDB" w:themeColor="accent2" w:themeTint="33"/>
        <w:bottom w:val="double" w:sz="4" w:space="24" w:color="ECDBDB" w:themeColor="accent2" w:themeTint="33"/>
        <w:right w:val="double" w:sz="4" w:space="24" w:color="ECDBDB" w:themeColor="accent2" w:themeTint="33"/>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A2"/>
    <w:family w:val="roman"/>
    <w:pitch w:val="variable"/>
    <w:sig w:usb0="E0000287" w:usb1="40000013" w:usb2="00000000" w:usb3="00000000" w:csb0="0000019F" w:csb1="00000000"/>
  </w:font>
  <w:font w:name="Times New Roman">
    <w:panose1 w:val="02020603050405020304"/>
    <w:charset w:val="A2"/>
    <w:family w:val="roman"/>
    <w:pitch w:val="variable"/>
    <w:sig w:usb0="E0002AFF" w:usb1="C0007841"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5DD"/>
    <w:rsid w:val="00055E32"/>
    <w:rsid w:val="000D1C2F"/>
    <w:rsid w:val="0014432C"/>
    <w:rsid w:val="00180B8D"/>
    <w:rsid w:val="00200143"/>
    <w:rsid w:val="00272315"/>
    <w:rsid w:val="002E1309"/>
    <w:rsid w:val="00350AA2"/>
    <w:rsid w:val="003A0E26"/>
    <w:rsid w:val="004F5A83"/>
    <w:rsid w:val="00504772"/>
    <w:rsid w:val="00535D9C"/>
    <w:rsid w:val="0056490B"/>
    <w:rsid w:val="00565EB5"/>
    <w:rsid w:val="005928B6"/>
    <w:rsid w:val="006F5A51"/>
    <w:rsid w:val="00700938"/>
    <w:rsid w:val="00701B44"/>
    <w:rsid w:val="007B222F"/>
    <w:rsid w:val="007B7820"/>
    <w:rsid w:val="008441DE"/>
    <w:rsid w:val="00872B88"/>
    <w:rsid w:val="008E2909"/>
    <w:rsid w:val="008E3717"/>
    <w:rsid w:val="009626C0"/>
    <w:rsid w:val="00997C35"/>
    <w:rsid w:val="00A42467"/>
    <w:rsid w:val="00A46AB4"/>
    <w:rsid w:val="00AD7767"/>
    <w:rsid w:val="00D11A77"/>
    <w:rsid w:val="00D472B9"/>
    <w:rsid w:val="00D625DD"/>
    <w:rsid w:val="00D93B52"/>
    <w:rsid w:val="00DA5184"/>
    <w:rsid w:val="00DD76FB"/>
    <w:rsid w:val="00E048A9"/>
    <w:rsid w:val="00E2494B"/>
    <w:rsid w:val="00E4329C"/>
    <w:rsid w:val="00E708C0"/>
    <w:rsid w:val="00EA53D6"/>
    <w:rsid w:val="00ED2766"/>
    <w:rsid w:val="00EE2F76"/>
    <w:rsid w:val="00F66A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D11A77"/>
    <w:pPr>
      <w:keepNext/>
      <w:keepLines/>
      <w:spacing w:before="480" w:after="0"/>
      <w:outlineLvl w:val="0"/>
    </w:pPr>
    <w:rPr>
      <w:rFonts w:asciiTheme="majorHAnsi" w:eastAsiaTheme="majorEastAsia" w:hAnsiTheme="majorHAnsi" w:cstheme="majorBidi"/>
      <w:b/>
      <w:bCs/>
      <w:color w:val="42558C" w:themeColor="accent1" w:themeShade="BF"/>
      <w:sz w:val="28"/>
      <w:szCs w:val="28"/>
    </w:rPr>
  </w:style>
  <w:style w:type="paragraph" w:styleId="Balk2">
    <w:name w:val="heading 2"/>
    <w:basedOn w:val="Normal"/>
    <w:next w:val="Normal"/>
    <w:link w:val="Balk2Char"/>
    <w:uiPriority w:val="9"/>
    <w:unhideWhenUsed/>
    <w:qFormat/>
    <w:rsid w:val="00D11A77"/>
    <w:pPr>
      <w:keepNext/>
      <w:keepLines/>
      <w:spacing w:before="200" w:after="0"/>
      <w:outlineLvl w:val="1"/>
    </w:pPr>
    <w:rPr>
      <w:rFonts w:asciiTheme="majorHAnsi" w:eastAsiaTheme="majorEastAsia" w:hAnsiTheme="majorHAnsi" w:cstheme="majorBidi"/>
      <w:b/>
      <w:bCs/>
      <w:color w:val="6076B4" w:themeColor="accent1"/>
      <w:sz w:val="26"/>
      <w:szCs w:val="26"/>
    </w:rPr>
  </w:style>
  <w:style w:type="paragraph" w:styleId="Balk3">
    <w:name w:val="heading 3"/>
    <w:basedOn w:val="Normal"/>
    <w:next w:val="Normal"/>
    <w:link w:val="Balk3Char"/>
    <w:uiPriority w:val="9"/>
    <w:unhideWhenUsed/>
    <w:qFormat/>
    <w:rsid w:val="00D11A77"/>
    <w:pPr>
      <w:keepNext/>
      <w:keepLines/>
      <w:spacing w:before="200" w:after="0"/>
      <w:outlineLvl w:val="2"/>
    </w:pPr>
    <w:rPr>
      <w:rFonts w:asciiTheme="majorHAnsi" w:eastAsiaTheme="majorEastAsia" w:hAnsiTheme="majorHAnsi" w:cstheme="majorBidi"/>
      <w:b/>
      <w:bCs/>
      <w:color w:val="6076B4"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D625DD"/>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D625DD"/>
    <w:rPr>
      <w:rFonts w:eastAsiaTheme="minorEastAsia"/>
      <w:lang w:eastAsia="tr-TR"/>
    </w:rPr>
  </w:style>
  <w:style w:type="paragraph" w:styleId="BalonMetni">
    <w:name w:val="Balloon Text"/>
    <w:basedOn w:val="Normal"/>
    <w:link w:val="BalonMetniChar"/>
    <w:uiPriority w:val="99"/>
    <w:semiHidden/>
    <w:unhideWhenUsed/>
    <w:rsid w:val="00D625D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625DD"/>
    <w:rPr>
      <w:rFonts w:ascii="Tahoma" w:hAnsi="Tahoma" w:cs="Tahoma"/>
      <w:sz w:val="16"/>
      <w:szCs w:val="16"/>
    </w:rPr>
  </w:style>
  <w:style w:type="table" w:styleId="TabloKlavuzu">
    <w:name w:val="Table Grid"/>
    <w:basedOn w:val="NormalTablo"/>
    <w:uiPriority w:val="59"/>
    <w:rsid w:val="00D11A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kGlgeleme">
    <w:name w:val="Light Shading"/>
    <w:basedOn w:val="NormalTablo"/>
    <w:uiPriority w:val="60"/>
    <w:rsid w:val="00D11A7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2">
    <w:name w:val="Light Shading Accent 2"/>
    <w:basedOn w:val="NormalTablo"/>
    <w:uiPriority w:val="60"/>
    <w:rsid w:val="00D11A77"/>
    <w:pPr>
      <w:spacing w:after="0" w:line="240" w:lineRule="auto"/>
    </w:pPr>
    <w:rPr>
      <w:color w:val="743D3D" w:themeColor="accent2" w:themeShade="BF"/>
    </w:rPr>
    <w:tblPr>
      <w:tblStyleRowBandSize w:val="1"/>
      <w:tblStyleColBandSize w:val="1"/>
      <w:tblInd w:w="0" w:type="dxa"/>
      <w:tblBorders>
        <w:top w:val="single" w:sz="8" w:space="0" w:color="9C5252" w:themeColor="accent2"/>
        <w:bottom w:val="single" w:sz="8" w:space="0" w:color="9C5252"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C5252" w:themeColor="accent2"/>
          <w:left w:val="nil"/>
          <w:bottom w:val="single" w:sz="8" w:space="0" w:color="9C5252" w:themeColor="accent2"/>
          <w:right w:val="nil"/>
          <w:insideH w:val="nil"/>
          <w:insideV w:val="nil"/>
        </w:tcBorders>
      </w:tcPr>
    </w:tblStylePr>
    <w:tblStylePr w:type="lastRow">
      <w:pPr>
        <w:spacing w:before="0" w:after="0" w:line="240" w:lineRule="auto"/>
      </w:pPr>
      <w:rPr>
        <w:b/>
        <w:bCs/>
      </w:rPr>
      <w:tblPr/>
      <w:tcPr>
        <w:tcBorders>
          <w:top w:val="single" w:sz="8" w:space="0" w:color="9C5252" w:themeColor="accent2"/>
          <w:left w:val="nil"/>
          <w:bottom w:val="single" w:sz="8" w:space="0" w:color="9C525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D2D2" w:themeFill="accent2" w:themeFillTint="3F"/>
      </w:tcPr>
    </w:tblStylePr>
    <w:tblStylePr w:type="band1Horz">
      <w:tblPr/>
      <w:tcPr>
        <w:tcBorders>
          <w:left w:val="nil"/>
          <w:right w:val="nil"/>
          <w:insideH w:val="nil"/>
          <w:insideV w:val="nil"/>
        </w:tcBorders>
        <w:shd w:val="clear" w:color="auto" w:fill="E7D2D2" w:themeFill="accent2" w:themeFillTint="3F"/>
      </w:tcPr>
    </w:tblStylePr>
  </w:style>
  <w:style w:type="table" w:styleId="AkGlgeleme-Vurgu3">
    <w:name w:val="Light Shading Accent 3"/>
    <w:basedOn w:val="NormalTablo"/>
    <w:uiPriority w:val="60"/>
    <w:rsid w:val="00D11A77"/>
    <w:pPr>
      <w:spacing w:after="0" w:line="240" w:lineRule="auto"/>
    </w:pPr>
    <w:rPr>
      <w:color w:val="B16214" w:themeColor="accent3" w:themeShade="BF"/>
    </w:rPr>
    <w:tblPr>
      <w:tblStyleRowBandSize w:val="1"/>
      <w:tblStyleColBandSize w:val="1"/>
      <w:tblInd w:w="0" w:type="dxa"/>
      <w:tblBorders>
        <w:top w:val="single" w:sz="8" w:space="0" w:color="E68422" w:themeColor="accent3"/>
        <w:bottom w:val="single" w:sz="8" w:space="0" w:color="E68422"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68422" w:themeColor="accent3"/>
          <w:left w:val="nil"/>
          <w:bottom w:val="single" w:sz="8" w:space="0" w:color="E68422" w:themeColor="accent3"/>
          <w:right w:val="nil"/>
          <w:insideH w:val="nil"/>
          <w:insideV w:val="nil"/>
        </w:tcBorders>
      </w:tcPr>
    </w:tblStylePr>
    <w:tblStylePr w:type="lastRow">
      <w:pPr>
        <w:spacing w:before="0" w:after="0" w:line="240" w:lineRule="auto"/>
      </w:pPr>
      <w:rPr>
        <w:b/>
        <w:bCs/>
      </w:rPr>
      <w:tblPr/>
      <w:tcPr>
        <w:tcBorders>
          <w:top w:val="single" w:sz="8" w:space="0" w:color="E68422" w:themeColor="accent3"/>
          <w:left w:val="nil"/>
          <w:bottom w:val="single" w:sz="8" w:space="0" w:color="E6842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0C8" w:themeFill="accent3" w:themeFillTint="3F"/>
      </w:tcPr>
    </w:tblStylePr>
    <w:tblStylePr w:type="band1Horz">
      <w:tblPr/>
      <w:tcPr>
        <w:tcBorders>
          <w:left w:val="nil"/>
          <w:right w:val="nil"/>
          <w:insideH w:val="nil"/>
          <w:insideV w:val="nil"/>
        </w:tcBorders>
        <w:shd w:val="clear" w:color="auto" w:fill="F8E0C8" w:themeFill="accent3" w:themeFillTint="3F"/>
      </w:tcPr>
    </w:tblStylePr>
  </w:style>
  <w:style w:type="table" w:styleId="AkGlgeleme-Vurgu4">
    <w:name w:val="Light Shading Accent 4"/>
    <w:basedOn w:val="NormalTablo"/>
    <w:uiPriority w:val="60"/>
    <w:rsid w:val="00D11A77"/>
    <w:pPr>
      <w:spacing w:after="0" w:line="240" w:lineRule="auto"/>
    </w:pPr>
    <w:rPr>
      <w:color w:val="624C36" w:themeColor="accent4" w:themeShade="BF"/>
    </w:rPr>
    <w:tblPr>
      <w:tblStyleRowBandSize w:val="1"/>
      <w:tblStyleColBandSize w:val="1"/>
      <w:tblInd w:w="0" w:type="dxa"/>
      <w:tblBorders>
        <w:top w:val="single" w:sz="8" w:space="0" w:color="846648" w:themeColor="accent4"/>
        <w:bottom w:val="single" w:sz="8" w:space="0" w:color="846648"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46648" w:themeColor="accent4"/>
          <w:left w:val="nil"/>
          <w:bottom w:val="single" w:sz="8" w:space="0" w:color="846648" w:themeColor="accent4"/>
          <w:right w:val="nil"/>
          <w:insideH w:val="nil"/>
          <w:insideV w:val="nil"/>
        </w:tcBorders>
      </w:tcPr>
    </w:tblStylePr>
    <w:tblStylePr w:type="lastRow">
      <w:pPr>
        <w:spacing w:before="0" w:after="0" w:line="240" w:lineRule="auto"/>
      </w:pPr>
      <w:rPr>
        <w:b/>
        <w:bCs/>
      </w:rPr>
      <w:tblPr/>
      <w:tcPr>
        <w:tcBorders>
          <w:top w:val="single" w:sz="8" w:space="0" w:color="846648" w:themeColor="accent4"/>
          <w:left w:val="nil"/>
          <w:bottom w:val="single" w:sz="8" w:space="0" w:color="84664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D9CE" w:themeFill="accent4" w:themeFillTint="3F"/>
      </w:tcPr>
    </w:tblStylePr>
    <w:tblStylePr w:type="band1Horz">
      <w:tblPr/>
      <w:tcPr>
        <w:tcBorders>
          <w:left w:val="nil"/>
          <w:right w:val="nil"/>
          <w:insideH w:val="nil"/>
          <w:insideV w:val="nil"/>
        </w:tcBorders>
        <w:shd w:val="clear" w:color="auto" w:fill="E4D9CE" w:themeFill="accent4" w:themeFillTint="3F"/>
      </w:tcPr>
    </w:tblStylePr>
  </w:style>
  <w:style w:type="table" w:styleId="AkGlgeleme-Vurgu5">
    <w:name w:val="Light Shading Accent 5"/>
    <w:basedOn w:val="NormalTablo"/>
    <w:uiPriority w:val="60"/>
    <w:rsid w:val="00D11A77"/>
    <w:pPr>
      <w:spacing w:after="0" w:line="240" w:lineRule="auto"/>
    </w:pPr>
    <w:rPr>
      <w:color w:val="496617" w:themeColor="accent5" w:themeShade="BF"/>
    </w:rPr>
    <w:tblPr>
      <w:tblStyleRowBandSize w:val="1"/>
      <w:tblStyleColBandSize w:val="1"/>
      <w:tblInd w:w="0" w:type="dxa"/>
      <w:tblBorders>
        <w:top w:val="single" w:sz="8" w:space="0" w:color="63891F" w:themeColor="accent5"/>
        <w:bottom w:val="single" w:sz="8" w:space="0" w:color="63891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3891F" w:themeColor="accent5"/>
          <w:left w:val="nil"/>
          <w:bottom w:val="single" w:sz="8" w:space="0" w:color="63891F" w:themeColor="accent5"/>
          <w:right w:val="nil"/>
          <w:insideH w:val="nil"/>
          <w:insideV w:val="nil"/>
        </w:tcBorders>
      </w:tcPr>
    </w:tblStylePr>
    <w:tblStylePr w:type="lastRow">
      <w:pPr>
        <w:spacing w:before="0" w:after="0" w:line="240" w:lineRule="auto"/>
      </w:pPr>
      <w:rPr>
        <w:b/>
        <w:bCs/>
      </w:rPr>
      <w:tblPr/>
      <w:tcPr>
        <w:tcBorders>
          <w:top w:val="single" w:sz="8" w:space="0" w:color="63891F" w:themeColor="accent5"/>
          <w:left w:val="nil"/>
          <w:bottom w:val="single" w:sz="8" w:space="0" w:color="63891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FB9" w:themeFill="accent5" w:themeFillTint="3F"/>
      </w:tcPr>
    </w:tblStylePr>
    <w:tblStylePr w:type="band1Horz">
      <w:tblPr/>
      <w:tcPr>
        <w:tcBorders>
          <w:left w:val="nil"/>
          <w:right w:val="nil"/>
          <w:insideH w:val="nil"/>
          <w:insideV w:val="nil"/>
        </w:tcBorders>
        <w:shd w:val="clear" w:color="auto" w:fill="DCEFB9" w:themeFill="accent5" w:themeFillTint="3F"/>
      </w:tcPr>
    </w:tblStylePr>
  </w:style>
  <w:style w:type="character" w:customStyle="1" w:styleId="Balk1Char">
    <w:name w:val="Başlık 1 Char"/>
    <w:basedOn w:val="VarsaylanParagrafYazTipi"/>
    <w:link w:val="Balk1"/>
    <w:uiPriority w:val="9"/>
    <w:rsid w:val="00D11A77"/>
    <w:rPr>
      <w:rFonts w:asciiTheme="majorHAnsi" w:eastAsiaTheme="majorEastAsia" w:hAnsiTheme="majorHAnsi" w:cstheme="majorBidi"/>
      <w:b/>
      <w:bCs/>
      <w:color w:val="42558C" w:themeColor="accent1" w:themeShade="BF"/>
      <w:sz w:val="28"/>
      <w:szCs w:val="28"/>
    </w:rPr>
  </w:style>
  <w:style w:type="paragraph" w:styleId="KonuBal">
    <w:name w:val="Title"/>
    <w:basedOn w:val="Normal"/>
    <w:next w:val="Normal"/>
    <w:link w:val="KonuBalChar"/>
    <w:uiPriority w:val="10"/>
    <w:qFormat/>
    <w:rsid w:val="00D11A77"/>
    <w:pPr>
      <w:pBdr>
        <w:bottom w:val="single" w:sz="8" w:space="4" w:color="6076B4" w:themeColor="accent1"/>
      </w:pBdr>
      <w:spacing w:after="300" w:line="240" w:lineRule="auto"/>
      <w:contextualSpacing/>
    </w:pPr>
    <w:rPr>
      <w:rFonts w:asciiTheme="majorHAnsi" w:eastAsiaTheme="majorEastAsia" w:hAnsiTheme="majorHAnsi" w:cstheme="majorBidi"/>
      <w:color w:val="234170" w:themeColor="text2" w:themeShade="BF"/>
      <w:spacing w:val="5"/>
      <w:kern w:val="28"/>
      <w:sz w:val="52"/>
      <w:szCs w:val="52"/>
    </w:rPr>
  </w:style>
  <w:style w:type="character" w:customStyle="1" w:styleId="KonuBalChar">
    <w:name w:val="Konu Başlığı Char"/>
    <w:basedOn w:val="VarsaylanParagrafYazTipi"/>
    <w:link w:val="KonuBal"/>
    <w:uiPriority w:val="10"/>
    <w:rsid w:val="00D11A77"/>
    <w:rPr>
      <w:rFonts w:asciiTheme="majorHAnsi" w:eastAsiaTheme="majorEastAsia" w:hAnsiTheme="majorHAnsi" w:cstheme="majorBidi"/>
      <w:color w:val="234170" w:themeColor="text2" w:themeShade="BF"/>
      <w:spacing w:val="5"/>
      <w:kern w:val="28"/>
      <w:sz w:val="52"/>
      <w:szCs w:val="52"/>
    </w:rPr>
  </w:style>
  <w:style w:type="character" w:customStyle="1" w:styleId="Balk2Char">
    <w:name w:val="Başlık 2 Char"/>
    <w:basedOn w:val="VarsaylanParagrafYazTipi"/>
    <w:link w:val="Balk2"/>
    <w:uiPriority w:val="9"/>
    <w:rsid w:val="00D11A77"/>
    <w:rPr>
      <w:rFonts w:asciiTheme="majorHAnsi" w:eastAsiaTheme="majorEastAsia" w:hAnsiTheme="majorHAnsi" w:cstheme="majorBidi"/>
      <w:b/>
      <w:bCs/>
      <w:color w:val="6076B4" w:themeColor="accent1"/>
      <w:sz w:val="26"/>
      <w:szCs w:val="26"/>
    </w:rPr>
  </w:style>
  <w:style w:type="character" w:customStyle="1" w:styleId="Balk3Char">
    <w:name w:val="Başlık 3 Char"/>
    <w:basedOn w:val="VarsaylanParagrafYazTipi"/>
    <w:link w:val="Balk3"/>
    <w:uiPriority w:val="9"/>
    <w:rsid w:val="00D11A77"/>
    <w:rPr>
      <w:rFonts w:asciiTheme="majorHAnsi" w:eastAsiaTheme="majorEastAsia" w:hAnsiTheme="majorHAnsi" w:cstheme="majorBidi"/>
      <w:b/>
      <w:bCs/>
      <w:color w:val="6076B4"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D11A77"/>
    <w:pPr>
      <w:keepNext/>
      <w:keepLines/>
      <w:spacing w:before="480" w:after="0"/>
      <w:outlineLvl w:val="0"/>
    </w:pPr>
    <w:rPr>
      <w:rFonts w:asciiTheme="majorHAnsi" w:eastAsiaTheme="majorEastAsia" w:hAnsiTheme="majorHAnsi" w:cstheme="majorBidi"/>
      <w:b/>
      <w:bCs/>
      <w:color w:val="42558C" w:themeColor="accent1" w:themeShade="BF"/>
      <w:sz w:val="28"/>
      <w:szCs w:val="28"/>
    </w:rPr>
  </w:style>
  <w:style w:type="paragraph" w:styleId="Balk2">
    <w:name w:val="heading 2"/>
    <w:basedOn w:val="Normal"/>
    <w:next w:val="Normal"/>
    <w:link w:val="Balk2Char"/>
    <w:uiPriority w:val="9"/>
    <w:unhideWhenUsed/>
    <w:qFormat/>
    <w:rsid w:val="00D11A77"/>
    <w:pPr>
      <w:keepNext/>
      <w:keepLines/>
      <w:spacing w:before="200" w:after="0"/>
      <w:outlineLvl w:val="1"/>
    </w:pPr>
    <w:rPr>
      <w:rFonts w:asciiTheme="majorHAnsi" w:eastAsiaTheme="majorEastAsia" w:hAnsiTheme="majorHAnsi" w:cstheme="majorBidi"/>
      <w:b/>
      <w:bCs/>
      <w:color w:val="6076B4" w:themeColor="accent1"/>
      <w:sz w:val="26"/>
      <w:szCs w:val="26"/>
    </w:rPr>
  </w:style>
  <w:style w:type="paragraph" w:styleId="Balk3">
    <w:name w:val="heading 3"/>
    <w:basedOn w:val="Normal"/>
    <w:next w:val="Normal"/>
    <w:link w:val="Balk3Char"/>
    <w:uiPriority w:val="9"/>
    <w:unhideWhenUsed/>
    <w:qFormat/>
    <w:rsid w:val="00D11A77"/>
    <w:pPr>
      <w:keepNext/>
      <w:keepLines/>
      <w:spacing w:before="200" w:after="0"/>
      <w:outlineLvl w:val="2"/>
    </w:pPr>
    <w:rPr>
      <w:rFonts w:asciiTheme="majorHAnsi" w:eastAsiaTheme="majorEastAsia" w:hAnsiTheme="majorHAnsi" w:cstheme="majorBidi"/>
      <w:b/>
      <w:bCs/>
      <w:color w:val="6076B4"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D625DD"/>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D625DD"/>
    <w:rPr>
      <w:rFonts w:eastAsiaTheme="minorEastAsia"/>
      <w:lang w:eastAsia="tr-TR"/>
    </w:rPr>
  </w:style>
  <w:style w:type="paragraph" w:styleId="BalonMetni">
    <w:name w:val="Balloon Text"/>
    <w:basedOn w:val="Normal"/>
    <w:link w:val="BalonMetniChar"/>
    <w:uiPriority w:val="99"/>
    <w:semiHidden/>
    <w:unhideWhenUsed/>
    <w:rsid w:val="00D625D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625DD"/>
    <w:rPr>
      <w:rFonts w:ascii="Tahoma" w:hAnsi="Tahoma" w:cs="Tahoma"/>
      <w:sz w:val="16"/>
      <w:szCs w:val="16"/>
    </w:rPr>
  </w:style>
  <w:style w:type="table" w:styleId="TabloKlavuzu">
    <w:name w:val="Table Grid"/>
    <w:basedOn w:val="NormalTablo"/>
    <w:uiPriority w:val="59"/>
    <w:rsid w:val="00D11A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kGlgeleme">
    <w:name w:val="Light Shading"/>
    <w:basedOn w:val="NormalTablo"/>
    <w:uiPriority w:val="60"/>
    <w:rsid w:val="00D11A7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2">
    <w:name w:val="Light Shading Accent 2"/>
    <w:basedOn w:val="NormalTablo"/>
    <w:uiPriority w:val="60"/>
    <w:rsid w:val="00D11A77"/>
    <w:pPr>
      <w:spacing w:after="0" w:line="240" w:lineRule="auto"/>
    </w:pPr>
    <w:rPr>
      <w:color w:val="743D3D" w:themeColor="accent2" w:themeShade="BF"/>
    </w:rPr>
    <w:tblPr>
      <w:tblStyleRowBandSize w:val="1"/>
      <w:tblStyleColBandSize w:val="1"/>
      <w:tblInd w:w="0" w:type="dxa"/>
      <w:tblBorders>
        <w:top w:val="single" w:sz="8" w:space="0" w:color="9C5252" w:themeColor="accent2"/>
        <w:bottom w:val="single" w:sz="8" w:space="0" w:color="9C5252"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C5252" w:themeColor="accent2"/>
          <w:left w:val="nil"/>
          <w:bottom w:val="single" w:sz="8" w:space="0" w:color="9C5252" w:themeColor="accent2"/>
          <w:right w:val="nil"/>
          <w:insideH w:val="nil"/>
          <w:insideV w:val="nil"/>
        </w:tcBorders>
      </w:tcPr>
    </w:tblStylePr>
    <w:tblStylePr w:type="lastRow">
      <w:pPr>
        <w:spacing w:before="0" w:after="0" w:line="240" w:lineRule="auto"/>
      </w:pPr>
      <w:rPr>
        <w:b/>
        <w:bCs/>
      </w:rPr>
      <w:tblPr/>
      <w:tcPr>
        <w:tcBorders>
          <w:top w:val="single" w:sz="8" w:space="0" w:color="9C5252" w:themeColor="accent2"/>
          <w:left w:val="nil"/>
          <w:bottom w:val="single" w:sz="8" w:space="0" w:color="9C525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D2D2" w:themeFill="accent2" w:themeFillTint="3F"/>
      </w:tcPr>
    </w:tblStylePr>
    <w:tblStylePr w:type="band1Horz">
      <w:tblPr/>
      <w:tcPr>
        <w:tcBorders>
          <w:left w:val="nil"/>
          <w:right w:val="nil"/>
          <w:insideH w:val="nil"/>
          <w:insideV w:val="nil"/>
        </w:tcBorders>
        <w:shd w:val="clear" w:color="auto" w:fill="E7D2D2" w:themeFill="accent2" w:themeFillTint="3F"/>
      </w:tcPr>
    </w:tblStylePr>
  </w:style>
  <w:style w:type="table" w:styleId="AkGlgeleme-Vurgu3">
    <w:name w:val="Light Shading Accent 3"/>
    <w:basedOn w:val="NormalTablo"/>
    <w:uiPriority w:val="60"/>
    <w:rsid w:val="00D11A77"/>
    <w:pPr>
      <w:spacing w:after="0" w:line="240" w:lineRule="auto"/>
    </w:pPr>
    <w:rPr>
      <w:color w:val="B16214" w:themeColor="accent3" w:themeShade="BF"/>
    </w:rPr>
    <w:tblPr>
      <w:tblStyleRowBandSize w:val="1"/>
      <w:tblStyleColBandSize w:val="1"/>
      <w:tblInd w:w="0" w:type="dxa"/>
      <w:tblBorders>
        <w:top w:val="single" w:sz="8" w:space="0" w:color="E68422" w:themeColor="accent3"/>
        <w:bottom w:val="single" w:sz="8" w:space="0" w:color="E68422"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68422" w:themeColor="accent3"/>
          <w:left w:val="nil"/>
          <w:bottom w:val="single" w:sz="8" w:space="0" w:color="E68422" w:themeColor="accent3"/>
          <w:right w:val="nil"/>
          <w:insideH w:val="nil"/>
          <w:insideV w:val="nil"/>
        </w:tcBorders>
      </w:tcPr>
    </w:tblStylePr>
    <w:tblStylePr w:type="lastRow">
      <w:pPr>
        <w:spacing w:before="0" w:after="0" w:line="240" w:lineRule="auto"/>
      </w:pPr>
      <w:rPr>
        <w:b/>
        <w:bCs/>
      </w:rPr>
      <w:tblPr/>
      <w:tcPr>
        <w:tcBorders>
          <w:top w:val="single" w:sz="8" w:space="0" w:color="E68422" w:themeColor="accent3"/>
          <w:left w:val="nil"/>
          <w:bottom w:val="single" w:sz="8" w:space="0" w:color="E6842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0C8" w:themeFill="accent3" w:themeFillTint="3F"/>
      </w:tcPr>
    </w:tblStylePr>
    <w:tblStylePr w:type="band1Horz">
      <w:tblPr/>
      <w:tcPr>
        <w:tcBorders>
          <w:left w:val="nil"/>
          <w:right w:val="nil"/>
          <w:insideH w:val="nil"/>
          <w:insideV w:val="nil"/>
        </w:tcBorders>
        <w:shd w:val="clear" w:color="auto" w:fill="F8E0C8" w:themeFill="accent3" w:themeFillTint="3F"/>
      </w:tcPr>
    </w:tblStylePr>
  </w:style>
  <w:style w:type="table" w:styleId="AkGlgeleme-Vurgu4">
    <w:name w:val="Light Shading Accent 4"/>
    <w:basedOn w:val="NormalTablo"/>
    <w:uiPriority w:val="60"/>
    <w:rsid w:val="00D11A77"/>
    <w:pPr>
      <w:spacing w:after="0" w:line="240" w:lineRule="auto"/>
    </w:pPr>
    <w:rPr>
      <w:color w:val="624C36" w:themeColor="accent4" w:themeShade="BF"/>
    </w:rPr>
    <w:tblPr>
      <w:tblStyleRowBandSize w:val="1"/>
      <w:tblStyleColBandSize w:val="1"/>
      <w:tblInd w:w="0" w:type="dxa"/>
      <w:tblBorders>
        <w:top w:val="single" w:sz="8" w:space="0" w:color="846648" w:themeColor="accent4"/>
        <w:bottom w:val="single" w:sz="8" w:space="0" w:color="846648"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46648" w:themeColor="accent4"/>
          <w:left w:val="nil"/>
          <w:bottom w:val="single" w:sz="8" w:space="0" w:color="846648" w:themeColor="accent4"/>
          <w:right w:val="nil"/>
          <w:insideH w:val="nil"/>
          <w:insideV w:val="nil"/>
        </w:tcBorders>
      </w:tcPr>
    </w:tblStylePr>
    <w:tblStylePr w:type="lastRow">
      <w:pPr>
        <w:spacing w:before="0" w:after="0" w:line="240" w:lineRule="auto"/>
      </w:pPr>
      <w:rPr>
        <w:b/>
        <w:bCs/>
      </w:rPr>
      <w:tblPr/>
      <w:tcPr>
        <w:tcBorders>
          <w:top w:val="single" w:sz="8" w:space="0" w:color="846648" w:themeColor="accent4"/>
          <w:left w:val="nil"/>
          <w:bottom w:val="single" w:sz="8" w:space="0" w:color="84664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D9CE" w:themeFill="accent4" w:themeFillTint="3F"/>
      </w:tcPr>
    </w:tblStylePr>
    <w:tblStylePr w:type="band1Horz">
      <w:tblPr/>
      <w:tcPr>
        <w:tcBorders>
          <w:left w:val="nil"/>
          <w:right w:val="nil"/>
          <w:insideH w:val="nil"/>
          <w:insideV w:val="nil"/>
        </w:tcBorders>
        <w:shd w:val="clear" w:color="auto" w:fill="E4D9CE" w:themeFill="accent4" w:themeFillTint="3F"/>
      </w:tcPr>
    </w:tblStylePr>
  </w:style>
  <w:style w:type="table" w:styleId="AkGlgeleme-Vurgu5">
    <w:name w:val="Light Shading Accent 5"/>
    <w:basedOn w:val="NormalTablo"/>
    <w:uiPriority w:val="60"/>
    <w:rsid w:val="00D11A77"/>
    <w:pPr>
      <w:spacing w:after="0" w:line="240" w:lineRule="auto"/>
    </w:pPr>
    <w:rPr>
      <w:color w:val="496617" w:themeColor="accent5" w:themeShade="BF"/>
    </w:rPr>
    <w:tblPr>
      <w:tblStyleRowBandSize w:val="1"/>
      <w:tblStyleColBandSize w:val="1"/>
      <w:tblInd w:w="0" w:type="dxa"/>
      <w:tblBorders>
        <w:top w:val="single" w:sz="8" w:space="0" w:color="63891F" w:themeColor="accent5"/>
        <w:bottom w:val="single" w:sz="8" w:space="0" w:color="63891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3891F" w:themeColor="accent5"/>
          <w:left w:val="nil"/>
          <w:bottom w:val="single" w:sz="8" w:space="0" w:color="63891F" w:themeColor="accent5"/>
          <w:right w:val="nil"/>
          <w:insideH w:val="nil"/>
          <w:insideV w:val="nil"/>
        </w:tcBorders>
      </w:tcPr>
    </w:tblStylePr>
    <w:tblStylePr w:type="lastRow">
      <w:pPr>
        <w:spacing w:before="0" w:after="0" w:line="240" w:lineRule="auto"/>
      </w:pPr>
      <w:rPr>
        <w:b/>
        <w:bCs/>
      </w:rPr>
      <w:tblPr/>
      <w:tcPr>
        <w:tcBorders>
          <w:top w:val="single" w:sz="8" w:space="0" w:color="63891F" w:themeColor="accent5"/>
          <w:left w:val="nil"/>
          <w:bottom w:val="single" w:sz="8" w:space="0" w:color="63891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FB9" w:themeFill="accent5" w:themeFillTint="3F"/>
      </w:tcPr>
    </w:tblStylePr>
    <w:tblStylePr w:type="band1Horz">
      <w:tblPr/>
      <w:tcPr>
        <w:tcBorders>
          <w:left w:val="nil"/>
          <w:right w:val="nil"/>
          <w:insideH w:val="nil"/>
          <w:insideV w:val="nil"/>
        </w:tcBorders>
        <w:shd w:val="clear" w:color="auto" w:fill="DCEFB9" w:themeFill="accent5" w:themeFillTint="3F"/>
      </w:tcPr>
    </w:tblStylePr>
  </w:style>
  <w:style w:type="character" w:customStyle="1" w:styleId="Balk1Char">
    <w:name w:val="Başlık 1 Char"/>
    <w:basedOn w:val="VarsaylanParagrafYazTipi"/>
    <w:link w:val="Balk1"/>
    <w:uiPriority w:val="9"/>
    <w:rsid w:val="00D11A77"/>
    <w:rPr>
      <w:rFonts w:asciiTheme="majorHAnsi" w:eastAsiaTheme="majorEastAsia" w:hAnsiTheme="majorHAnsi" w:cstheme="majorBidi"/>
      <w:b/>
      <w:bCs/>
      <w:color w:val="42558C" w:themeColor="accent1" w:themeShade="BF"/>
      <w:sz w:val="28"/>
      <w:szCs w:val="28"/>
    </w:rPr>
  </w:style>
  <w:style w:type="paragraph" w:styleId="KonuBal">
    <w:name w:val="Title"/>
    <w:basedOn w:val="Normal"/>
    <w:next w:val="Normal"/>
    <w:link w:val="KonuBalChar"/>
    <w:uiPriority w:val="10"/>
    <w:qFormat/>
    <w:rsid w:val="00D11A77"/>
    <w:pPr>
      <w:pBdr>
        <w:bottom w:val="single" w:sz="8" w:space="4" w:color="6076B4" w:themeColor="accent1"/>
      </w:pBdr>
      <w:spacing w:after="300" w:line="240" w:lineRule="auto"/>
      <w:contextualSpacing/>
    </w:pPr>
    <w:rPr>
      <w:rFonts w:asciiTheme="majorHAnsi" w:eastAsiaTheme="majorEastAsia" w:hAnsiTheme="majorHAnsi" w:cstheme="majorBidi"/>
      <w:color w:val="234170" w:themeColor="text2" w:themeShade="BF"/>
      <w:spacing w:val="5"/>
      <w:kern w:val="28"/>
      <w:sz w:val="52"/>
      <w:szCs w:val="52"/>
    </w:rPr>
  </w:style>
  <w:style w:type="character" w:customStyle="1" w:styleId="KonuBalChar">
    <w:name w:val="Konu Başlığı Char"/>
    <w:basedOn w:val="VarsaylanParagrafYazTipi"/>
    <w:link w:val="KonuBal"/>
    <w:uiPriority w:val="10"/>
    <w:rsid w:val="00D11A77"/>
    <w:rPr>
      <w:rFonts w:asciiTheme="majorHAnsi" w:eastAsiaTheme="majorEastAsia" w:hAnsiTheme="majorHAnsi" w:cstheme="majorBidi"/>
      <w:color w:val="234170" w:themeColor="text2" w:themeShade="BF"/>
      <w:spacing w:val="5"/>
      <w:kern w:val="28"/>
      <w:sz w:val="52"/>
      <w:szCs w:val="52"/>
    </w:rPr>
  </w:style>
  <w:style w:type="character" w:customStyle="1" w:styleId="Balk2Char">
    <w:name w:val="Başlık 2 Char"/>
    <w:basedOn w:val="VarsaylanParagrafYazTipi"/>
    <w:link w:val="Balk2"/>
    <w:uiPriority w:val="9"/>
    <w:rsid w:val="00D11A77"/>
    <w:rPr>
      <w:rFonts w:asciiTheme="majorHAnsi" w:eastAsiaTheme="majorEastAsia" w:hAnsiTheme="majorHAnsi" w:cstheme="majorBidi"/>
      <w:b/>
      <w:bCs/>
      <w:color w:val="6076B4" w:themeColor="accent1"/>
      <w:sz w:val="26"/>
      <w:szCs w:val="26"/>
    </w:rPr>
  </w:style>
  <w:style w:type="character" w:customStyle="1" w:styleId="Balk3Char">
    <w:name w:val="Başlık 3 Char"/>
    <w:basedOn w:val="VarsaylanParagrafYazTipi"/>
    <w:link w:val="Balk3"/>
    <w:uiPriority w:val="9"/>
    <w:rsid w:val="00D11A77"/>
    <w:rPr>
      <w:rFonts w:asciiTheme="majorHAnsi" w:eastAsiaTheme="majorEastAsia" w:hAnsiTheme="majorHAnsi" w:cstheme="majorBidi"/>
      <w:b/>
      <w:bCs/>
      <w:color w:val="6076B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Üst Düzey">
  <a:themeElements>
    <a:clrScheme name="Üst Düzey">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Üst Düzey">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Dalga Biçimi">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138F5-DBB8-41C1-BF10-4B9AB8E20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3424</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Sailormoon</dc:creator>
  <cp:lastModifiedBy>ELİF</cp:lastModifiedBy>
  <cp:revision>2</cp:revision>
  <dcterms:created xsi:type="dcterms:W3CDTF">2013-11-11T12:15:00Z</dcterms:created>
  <dcterms:modified xsi:type="dcterms:W3CDTF">2013-11-11T12:15:00Z</dcterms:modified>
</cp:coreProperties>
</file>