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05D" w:rsidRDefault="004E105D" w:rsidP="004E105D">
      <w:pPr>
        <w:rPr>
          <w:b/>
          <w:bCs/>
          <w:sz w:val="24"/>
          <w:szCs w:val="24"/>
          <w:lang w:val="tr-TR"/>
        </w:rPr>
      </w:pPr>
      <w:r>
        <w:rPr>
          <w:lang w:val="tr-TR"/>
        </w:rPr>
        <w:t xml:space="preserve">                                                  </w:t>
      </w:r>
      <w:r w:rsidRPr="004E105D">
        <w:rPr>
          <w:b/>
          <w:bCs/>
          <w:sz w:val="28"/>
          <w:szCs w:val="28"/>
          <w:lang w:val="tr-TR"/>
        </w:rPr>
        <w:t>DISCUSSION PARAGRAPH</w:t>
      </w:r>
    </w:p>
    <w:p w:rsidR="004E105D" w:rsidRDefault="004E105D" w:rsidP="004E105D">
      <w:pPr>
        <w:rPr>
          <w:b/>
          <w:bCs/>
          <w:sz w:val="24"/>
          <w:szCs w:val="24"/>
          <w:lang w:val="tr-TR"/>
        </w:rPr>
      </w:pPr>
      <w:r>
        <w:rPr>
          <w:b/>
          <w:bCs/>
          <w:sz w:val="24"/>
          <w:szCs w:val="24"/>
          <w:lang w:val="tr-TR"/>
        </w:rPr>
        <w:t xml:space="preserve">SUBJECT : </w:t>
      </w:r>
      <w:r>
        <w:rPr>
          <w:b/>
          <w:bCs/>
          <w:sz w:val="24"/>
          <w:szCs w:val="24"/>
          <w:lang w:val="tr-TR"/>
        </w:rPr>
        <w:tab/>
        <w:t>Industrial development is destroying the quality of our lives- discuss..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E105D" w:rsidTr="004E105D">
        <w:tc>
          <w:tcPr>
            <w:tcW w:w="4606" w:type="dxa"/>
          </w:tcPr>
          <w:p w:rsidR="004E105D" w:rsidRPr="004E105D" w:rsidRDefault="004E105D" w:rsidP="004E105D">
            <w:pPr>
              <w:rPr>
                <w:b/>
                <w:bCs/>
                <w:sz w:val="24"/>
                <w:szCs w:val="24"/>
                <w:lang w:val="tr-TR"/>
              </w:rPr>
            </w:pPr>
            <w:r>
              <w:rPr>
                <w:sz w:val="24"/>
                <w:szCs w:val="24"/>
                <w:lang w:val="tr-TR"/>
              </w:rPr>
              <w:t xml:space="preserve">+ </w:t>
            </w:r>
            <w:r w:rsidRPr="004E105D">
              <w:rPr>
                <w:b/>
                <w:bCs/>
                <w:sz w:val="24"/>
                <w:szCs w:val="24"/>
                <w:lang w:val="tr-TR"/>
              </w:rPr>
              <w:t xml:space="preserve"> ( benefit) </w:t>
            </w:r>
          </w:p>
        </w:tc>
        <w:tc>
          <w:tcPr>
            <w:tcW w:w="4606" w:type="dxa"/>
          </w:tcPr>
          <w:p w:rsidR="004E105D" w:rsidRPr="004E105D" w:rsidRDefault="004E105D" w:rsidP="004E105D">
            <w:pPr>
              <w:pStyle w:val="ListeParagraf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lang w:val="tr-TR"/>
              </w:rPr>
            </w:pPr>
            <w:r w:rsidRPr="004E105D">
              <w:rPr>
                <w:b/>
                <w:bCs/>
                <w:sz w:val="24"/>
                <w:szCs w:val="24"/>
                <w:lang w:val="tr-TR"/>
              </w:rPr>
              <w:t>( drawback)</w:t>
            </w:r>
          </w:p>
        </w:tc>
      </w:tr>
      <w:tr w:rsidR="004E105D" w:rsidTr="004E105D">
        <w:tc>
          <w:tcPr>
            <w:tcW w:w="4606" w:type="dxa"/>
          </w:tcPr>
          <w:p w:rsidR="004E105D" w:rsidRDefault="004E105D" w:rsidP="004E105D">
            <w:pPr>
              <w:pStyle w:val="ListeParagraf"/>
              <w:numPr>
                <w:ilvl w:val="0"/>
                <w:numId w:val="3"/>
              </w:numPr>
              <w:rPr>
                <w:sz w:val="24"/>
                <w:szCs w:val="24"/>
                <w:lang w:val="tr-TR"/>
              </w:rPr>
            </w:pPr>
            <w:r>
              <w:rPr>
                <w:sz w:val="24"/>
                <w:szCs w:val="24"/>
                <w:lang w:val="tr-TR"/>
              </w:rPr>
              <w:t>Practical</w:t>
            </w:r>
          </w:p>
          <w:p w:rsidR="004E105D" w:rsidRDefault="004E105D" w:rsidP="004E105D">
            <w:pPr>
              <w:pStyle w:val="ListeParagraf"/>
              <w:numPr>
                <w:ilvl w:val="0"/>
                <w:numId w:val="3"/>
              </w:numPr>
              <w:rPr>
                <w:sz w:val="24"/>
                <w:szCs w:val="24"/>
                <w:lang w:val="tr-TR"/>
              </w:rPr>
            </w:pPr>
            <w:r>
              <w:rPr>
                <w:sz w:val="24"/>
                <w:szCs w:val="24"/>
                <w:lang w:val="tr-TR"/>
              </w:rPr>
              <w:t>Saves time</w:t>
            </w:r>
          </w:p>
          <w:p w:rsidR="004E105D" w:rsidRDefault="00273266" w:rsidP="004E105D">
            <w:pPr>
              <w:pStyle w:val="ListeParagraf"/>
              <w:numPr>
                <w:ilvl w:val="0"/>
                <w:numId w:val="3"/>
              </w:numPr>
              <w:rPr>
                <w:sz w:val="24"/>
                <w:szCs w:val="24"/>
                <w:lang w:val="tr-TR"/>
              </w:rPr>
            </w:pPr>
            <w:r>
              <w:rPr>
                <w:sz w:val="24"/>
                <w:szCs w:val="24"/>
                <w:lang w:val="tr-TR"/>
              </w:rPr>
              <w:t>Easiness for people’ s life</w:t>
            </w:r>
          </w:p>
          <w:p w:rsidR="00273266" w:rsidRDefault="00273266" w:rsidP="004E105D">
            <w:pPr>
              <w:pStyle w:val="ListeParagraf"/>
              <w:numPr>
                <w:ilvl w:val="0"/>
                <w:numId w:val="3"/>
              </w:numPr>
              <w:rPr>
                <w:sz w:val="24"/>
                <w:szCs w:val="24"/>
                <w:lang w:val="tr-TR"/>
              </w:rPr>
            </w:pPr>
            <w:r>
              <w:rPr>
                <w:sz w:val="24"/>
                <w:szCs w:val="24"/>
                <w:lang w:val="tr-TR"/>
              </w:rPr>
              <w:t>Technological easiness</w:t>
            </w:r>
          </w:p>
          <w:p w:rsidR="00273266" w:rsidRPr="004E105D" w:rsidRDefault="00273266" w:rsidP="00273266">
            <w:pPr>
              <w:pStyle w:val="ListeParagraf"/>
              <w:rPr>
                <w:sz w:val="24"/>
                <w:szCs w:val="24"/>
                <w:lang w:val="tr-TR"/>
              </w:rPr>
            </w:pPr>
          </w:p>
        </w:tc>
        <w:tc>
          <w:tcPr>
            <w:tcW w:w="4606" w:type="dxa"/>
          </w:tcPr>
          <w:p w:rsidR="004E105D" w:rsidRDefault="00273266" w:rsidP="00273266">
            <w:pPr>
              <w:pStyle w:val="ListeParagraf"/>
              <w:numPr>
                <w:ilvl w:val="0"/>
                <w:numId w:val="3"/>
              </w:numPr>
              <w:rPr>
                <w:sz w:val="24"/>
                <w:szCs w:val="24"/>
                <w:lang w:val="tr-TR"/>
              </w:rPr>
            </w:pPr>
            <w:r>
              <w:rPr>
                <w:sz w:val="24"/>
                <w:szCs w:val="24"/>
                <w:lang w:val="tr-TR"/>
              </w:rPr>
              <w:t>Addiction of technology</w:t>
            </w:r>
          </w:p>
          <w:p w:rsidR="00273266" w:rsidRDefault="00273266" w:rsidP="00273266">
            <w:pPr>
              <w:pStyle w:val="ListeParagraf"/>
              <w:numPr>
                <w:ilvl w:val="0"/>
                <w:numId w:val="3"/>
              </w:numPr>
              <w:rPr>
                <w:sz w:val="24"/>
                <w:szCs w:val="24"/>
                <w:lang w:val="tr-TR"/>
              </w:rPr>
            </w:pPr>
            <w:r>
              <w:rPr>
                <w:sz w:val="24"/>
                <w:szCs w:val="24"/>
                <w:lang w:val="tr-TR"/>
              </w:rPr>
              <w:t>People’ s relationships</w:t>
            </w:r>
          </w:p>
          <w:p w:rsidR="00273266" w:rsidRDefault="00273266" w:rsidP="00273266">
            <w:pPr>
              <w:pStyle w:val="ListeParagraf"/>
              <w:numPr>
                <w:ilvl w:val="0"/>
                <w:numId w:val="3"/>
              </w:numPr>
              <w:rPr>
                <w:sz w:val="24"/>
                <w:szCs w:val="24"/>
                <w:lang w:val="tr-TR"/>
              </w:rPr>
            </w:pPr>
            <w:r>
              <w:rPr>
                <w:sz w:val="24"/>
                <w:szCs w:val="24"/>
                <w:lang w:val="tr-TR"/>
              </w:rPr>
              <w:t>Laziness</w:t>
            </w:r>
          </w:p>
          <w:p w:rsidR="00273266" w:rsidRDefault="00273266" w:rsidP="00273266">
            <w:pPr>
              <w:pStyle w:val="ListeParagraf"/>
              <w:numPr>
                <w:ilvl w:val="0"/>
                <w:numId w:val="3"/>
              </w:numPr>
              <w:rPr>
                <w:sz w:val="24"/>
                <w:szCs w:val="24"/>
                <w:lang w:val="tr-TR"/>
              </w:rPr>
            </w:pPr>
            <w:r>
              <w:rPr>
                <w:sz w:val="24"/>
                <w:szCs w:val="24"/>
                <w:lang w:val="tr-TR"/>
              </w:rPr>
              <w:t xml:space="preserve">Health </w:t>
            </w:r>
          </w:p>
          <w:p w:rsidR="00273266" w:rsidRPr="00273266" w:rsidRDefault="00273266" w:rsidP="00273266">
            <w:pPr>
              <w:ind w:left="360"/>
              <w:rPr>
                <w:sz w:val="24"/>
                <w:szCs w:val="24"/>
                <w:lang w:val="tr-TR"/>
              </w:rPr>
            </w:pPr>
          </w:p>
        </w:tc>
      </w:tr>
    </w:tbl>
    <w:p w:rsidR="004E105D" w:rsidRDefault="004E105D" w:rsidP="004E105D">
      <w:pPr>
        <w:rPr>
          <w:sz w:val="24"/>
          <w:szCs w:val="24"/>
          <w:lang w:val="tr-TR"/>
        </w:rPr>
      </w:pPr>
    </w:p>
    <w:p w:rsidR="00273266" w:rsidRPr="002F317F" w:rsidRDefault="002F317F" w:rsidP="002F317F">
      <w:pPr>
        <w:rPr>
          <w:b/>
          <w:bCs/>
          <w:sz w:val="28"/>
          <w:szCs w:val="28"/>
          <w:lang w:val="tr-TR"/>
        </w:rPr>
      </w:pPr>
      <w:r w:rsidRPr="002F317F">
        <w:rPr>
          <w:b/>
          <w:bCs/>
          <w:sz w:val="28"/>
          <w:szCs w:val="28"/>
          <w:lang w:val="tr-TR"/>
        </w:rPr>
        <w:t xml:space="preserve">                                             UNHEALTHY DEVELOPMENTS</w:t>
      </w:r>
    </w:p>
    <w:p w:rsidR="00273266" w:rsidRPr="002F317F" w:rsidRDefault="00273266" w:rsidP="004E105D">
      <w:pPr>
        <w:rPr>
          <w:sz w:val="32"/>
          <w:szCs w:val="32"/>
          <w:lang w:val="tr-TR"/>
        </w:rPr>
      </w:pPr>
      <w:r>
        <w:rPr>
          <w:sz w:val="24"/>
          <w:szCs w:val="24"/>
          <w:lang w:val="tr-TR"/>
        </w:rPr>
        <w:t xml:space="preserve">    </w:t>
      </w:r>
      <w:r w:rsidR="0026113A">
        <w:rPr>
          <w:sz w:val="24"/>
          <w:szCs w:val="24"/>
          <w:lang w:val="tr-TR"/>
        </w:rPr>
        <w:t xml:space="preserve">       </w:t>
      </w:r>
      <w:r w:rsidRPr="002F317F">
        <w:rPr>
          <w:sz w:val="32"/>
          <w:szCs w:val="32"/>
          <w:lang w:val="tr-TR"/>
        </w:rPr>
        <w:t xml:space="preserve">Most people consider that industrial development is destroying the quality of our lives. This development leads to some bad </w:t>
      </w:r>
      <w:del w:id="0" w:author="ELİF" w:date="2013-11-11T15:03:00Z">
        <w:r w:rsidRPr="002F317F" w:rsidDel="009D5496">
          <w:rPr>
            <w:sz w:val="32"/>
            <w:szCs w:val="32"/>
            <w:lang w:val="tr-TR"/>
          </w:rPr>
          <w:delText xml:space="preserve">manners </w:delText>
        </w:r>
      </w:del>
      <w:ins w:id="1" w:author="ELİF" w:date="2013-11-11T15:03:00Z">
        <w:r w:rsidR="009D5496">
          <w:rPr>
            <w:sz w:val="32"/>
            <w:szCs w:val="32"/>
            <w:lang w:val="tr-TR"/>
          </w:rPr>
          <w:t>effects</w:t>
        </w:r>
        <w:r w:rsidR="009D5496" w:rsidRPr="002F317F">
          <w:rPr>
            <w:sz w:val="32"/>
            <w:szCs w:val="32"/>
            <w:lang w:val="tr-TR"/>
          </w:rPr>
          <w:t xml:space="preserve"> </w:t>
        </w:r>
      </w:ins>
      <w:r w:rsidRPr="002F317F">
        <w:rPr>
          <w:sz w:val="32"/>
          <w:szCs w:val="32"/>
          <w:lang w:val="tr-TR"/>
        </w:rPr>
        <w:t>on people’ s everyday life</w:t>
      </w:r>
      <w:r w:rsidR="0026113A" w:rsidRPr="002F317F">
        <w:rPr>
          <w:sz w:val="32"/>
          <w:szCs w:val="32"/>
          <w:lang w:val="tr-TR"/>
        </w:rPr>
        <w:t>s</w:t>
      </w:r>
      <w:r w:rsidRPr="002F317F">
        <w:rPr>
          <w:sz w:val="32"/>
          <w:szCs w:val="32"/>
          <w:lang w:val="tr-TR"/>
        </w:rPr>
        <w:t xml:space="preserve">. </w:t>
      </w:r>
      <w:r w:rsidR="0026113A" w:rsidRPr="002F317F">
        <w:rPr>
          <w:sz w:val="32"/>
          <w:szCs w:val="32"/>
          <w:lang w:val="tr-TR"/>
        </w:rPr>
        <w:t>The firs</w:t>
      </w:r>
      <w:r w:rsidR="002F317F" w:rsidRPr="002F317F">
        <w:rPr>
          <w:sz w:val="32"/>
          <w:szCs w:val="32"/>
          <w:lang w:val="tr-TR"/>
        </w:rPr>
        <w:t xml:space="preserve">t aspect to be discussed is </w:t>
      </w:r>
      <w:r w:rsidR="00285C07">
        <w:rPr>
          <w:sz w:val="32"/>
          <w:szCs w:val="32"/>
          <w:lang w:val="tr-TR"/>
        </w:rPr>
        <w:t xml:space="preserve">               </w:t>
      </w:r>
      <w:r w:rsidR="002F317F" w:rsidRPr="002F317F">
        <w:rPr>
          <w:sz w:val="32"/>
          <w:szCs w:val="32"/>
          <w:lang w:val="tr-TR"/>
        </w:rPr>
        <w:t>‘</w:t>
      </w:r>
      <w:r w:rsidR="0026113A" w:rsidRPr="002F317F">
        <w:rPr>
          <w:sz w:val="32"/>
          <w:szCs w:val="32"/>
          <w:lang w:val="tr-TR"/>
        </w:rPr>
        <w:t xml:space="preserve">  addiction </w:t>
      </w:r>
      <w:del w:id="2" w:author="ELİF" w:date="2013-11-11T15:03:00Z">
        <w:r w:rsidR="0026113A" w:rsidRPr="002F317F" w:rsidDel="009D5496">
          <w:rPr>
            <w:sz w:val="32"/>
            <w:szCs w:val="32"/>
            <w:lang w:val="tr-TR"/>
          </w:rPr>
          <w:delText xml:space="preserve">of </w:delText>
        </w:r>
      </w:del>
      <w:ins w:id="3" w:author="ELİF" w:date="2013-11-11T15:03:00Z">
        <w:r w:rsidR="009D5496">
          <w:rPr>
            <w:sz w:val="32"/>
            <w:szCs w:val="32"/>
            <w:lang w:val="tr-TR"/>
          </w:rPr>
          <w:t>to</w:t>
        </w:r>
        <w:r w:rsidR="009D5496" w:rsidRPr="002F317F">
          <w:rPr>
            <w:sz w:val="32"/>
            <w:szCs w:val="32"/>
            <w:lang w:val="tr-TR"/>
          </w:rPr>
          <w:t xml:space="preserve"> </w:t>
        </w:r>
      </w:ins>
      <w:r w:rsidR="0026113A" w:rsidRPr="002F317F">
        <w:rPr>
          <w:sz w:val="32"/>
          <w:szCs w:val="32"/>
          <w:lang w:val="tr-TR"/>
        </w:rPr>
        <w:t>technologies</w:t>
      </w:r>
      <w:r w:rsidR="002F317F" w:rsidRPr="002F317F">
        <w:rPr>
          <w:sz w:val="32"/>
          <w:szCs w:val="32"/>
          <w:lang w:val="tr-TR"/>
        </w:rPr>
        <w:t>’.</w:t>
      </w:r>
      <w:r w:rsidR="0026113A" w:rsidRPr="002F317F">
        <w:rPr>
          <w:sz w:val="32"/>
          <w:szCs w:val="32"/>
          <w:lang w:val="tr-TR"/>
        </w:rPr>
        <w:t xml:space="preserve"> </w:t>
      </w:r>
      <w:r w:rsidRPr="002F317F">
        <w:rPr>
          <w:sz w:val="32"/>
          <w:szCs w:val="32"/>
          <w:lang w:val="tr-TR"/>
        </w:rPr>
        <w:t xml:space="preserve">As </w:t>
      </w:r>
      <w:r w:rsidR="00C63DEA" w:rsidRPr="002F317F">
        <w:rPr>
          <w:sz w:val="32"/>
          <w:szCs w:val="32"/>
          <w:lang w:val="tr-TR"/>
        </w:rPr>
        <w:t>an example,</w:t>
      </w:r>
      <w:r w:rsidRPr="002F317F">
        <w:rPr>
          <w:sz w:val="32"/>
          <w:szCs w:val="32"/>
          <w:lang w:val="tr-TR"/>
        </w:rPr>
        <w:t xml:space="preserve"> industrial development </w:t>
      </w:r>
      <w:r w:rsidR="00C63DEA" w:rsidRPr="002F317F">
        <w:rPr>
          <w:sz w:val="32"/>
          <w:szCs w:val="32"/>
          <w:lang w:val="tr-TR"/>
        </w:rPr>
        <w:t>causes addiction of technologies. Many pe</w:t>
      </w:r>
      <w:r w:rsidR="002F317F" w:rsidRPr="002F317F">
        <w:rPr>
          <w:sz w:val="32"/>
          <w:szCs w:val="32"/>
          <w:lang w:val="tr-TR"/>
        </w:rPr>
        <w:t>ople waste their time with the i</w:t>
      </w:r>
      <w:r w:rsidR="00C63DEA" w:rsidRPr="002F317F">
        <w:rPr>
          <w:sz w:val="32"/>
          <w:szCs w:val="32"/>
          <w:lang w:val="tr-TR"/>
        </w:rPr>
        <w:t>nternet and social net</w:t>
      </w:r>
      <w:r w:rsidR="002F317F" w:rsidRPr="002F317F">
        <w:rPr>
          <w:sz w:val="32"/>
          <w:szCs w:val="32"/>
          <w:lang w:val="tr-TR"/>
        </w:rPr>
        <w:t xml:space="preserve">work , so this </w:t>
      </w:r>
      <w:r w:rsidR="00C63DEA" w:rsidRPr="002F317F">
        <w:rPr>
          <w:sz w:val="32"/>
          <w:szCs w:val="32"/>
          <w:lang w:val="tr-TR"/>
        </w:rPr>
        <w:t xml:space="preserve"> affects </w:t>
      </w:r>
      <w:del w:id="4" w:author="ELİF" w:date="2013-11-11T15:03:00Z">
        <w:r w:rsidR="00C63DEA" w:rsidRPr="002F317F" w:rsidDel="009D5496">
          <w:rPr>
            <w:sz w:val="32"/>
            <w:szCs w:val="32"/>
            <w:lang w:val="tr-TR"/>
          </w:rPr>
          <w:delText xml:space="preserve">on </w:delText>
        </w:r>
      </w:del>
      <w:r w:rsidR="00C63DEA" w:rsidRPr="002F317F">
        <w:rPr>
          <w:sz w:val="32"/>
          <w:szCs w:val="32"/>
          <w:lang w:val="tr-TR"/>
        </w:rPr>
        <w:t>people’ s relationship</w:t>
      </w:r>
      <w:r w:rsidR="002F317F" w:rsidRPr="002F317F">
        <w:rPr>
          <w:sz w:val="32"/>
          <w:szCs w:val="32"/>
          <w:lang w:val="tr-TR"/>
        </w:rPr>
        <w:t>s</w:t>
      </w:r>
      <w:r w:rsidR="00C63DEA" w:rsidRPr="002F317F">
        <w:rPr>
          <w:sz w:val="32"/>
          <w:szCs w:val="32"/>
          <w:lang w:val="tr-TR"/>
        </w:rPr>
        <w:t xml:space="preserve"> and </w:t>
      </w:r>
      <w:r w:rsidR="002F317F" w:rsidRPr="002F317F">
        <w:rPr>
          <w:sz w:val="32"/>
          <w:szCs w:val="32"/>
          <w:lang w:val="tr-TR"/>
        </w:rPr>
        <w:t xml:space="preserve">their </w:t>
      </w:r>
      <w:r w:rsidR="00C63DEA" w:rsidRPr="002F317F">
        <w:rPr>
          <w:sz w:val="32"/>
          <w:szCs w:val="32"/>
          <w:lang w:val="tr-TR"/>
        </w:rPr>
        <w:t>communication</w:t>
      </w:r>
      <w:del w:id="5" w:author="ELİF" w:date="2013-11-11T15:04:00Z">
        <w:r w:rsidR="002F317F" w:rsidRPr="002F317F" w:rsidDel="009D5496">
          <w:rPr>
            <w:sz w:val="32"/>
            <w:szCs w:val="32"/>
            <w:lang w:val="tr-TR"/>
          </w:rPr>
          <w:delText>s</w:delText>
        </w:r>
      </w:del>
      <w:r w:rsidR="00C63DEA" w:rsidRPr="002F317F">
        <w:rPr>
          <w:sz w:val="32"/>
          <w:szCs w:val="32"/>
          <w:lang w:val="tr-TR"/>
        </w:rPr>
        <w:t xml:space="preserve">. However, living without technology is exactly impossible and  unthinkable. In that, technology </w:t>
      </w:r>
      <w:r w:rsidR="00285C07">
        <w:rPr>
          <w:sz w:val="32"/>
          <w:szCs w:val="32"/>
          <w:lang w:val="tr-TR"/>
        </w:rPr>
        <w:t>has an indispensable feature</w:t>
      </w:r>
      <w:r w:rsidR="00C63DEA" w:rsidRPr="002F317F">
        <w:rPr>
          <w:sz w:val="32"/>
          <w:szCs w:val="32"/>
          <w:lang w:val="tr-TR"/>
        </w:rPr>
        <w:t xml:space="preserve">. For example,  </w:t>
      </w:r>
      <w:r w:rsidR="0026113A" w:rsidRPr="002F317F">
        <w:rPr>
          <w:sz w:val="32"/>
          <w:szCs w:val="32"/>
          <w:lang w:val="tr-TR"/>
        </w:rPr>
        <w:t xml:space="preserve">electronic devices make </w:t>
      </w:r>
      <w:ins w:id="6" w:author="ELİF" w:date="2013-11-11T15:04:00Z">
        <w:r w:rsidR="009D5496" w:rsidRPr="002F317F">
          <w:rPr>
            <w:sz w:val="32"/>
            <w:szCs w:val="32"/>
            <w:lang w:val="tr-TR"/>
          </w:rPr>
          <w:t>our works</w:t>
        </w:r>
        <w:r w:rsidR="009D5496" w:rsidRPr="002F317F">
          <w:rPr>
            <w:sz w:val="32"/>
            <w:szCs w:val="32"/>
            <w:lang w:val="tr-TR"/>
          </w:rPr>
          <w:t xml:space="preserve"> </w:t>
        </w:r>
      </w:ins>
      <w:del w:id="7" w:author="ELİF" w:date="2013-11-11T15:04:00Z">
        <w:r w:rsidR="0026113A" w:rsidRPr="002F317F" w:rsidDel="009D5496">
          <w:rPr>
            <w:sz w:val="32"/>
            <w:szCs w:val="32"/>
            <w:lang w:val="tr-TR"/>
          </w:rPr>
          <w:delText xml:space="preserve">it </w:delText>
        </w:r>
      </w:del>
      <w:r w:rsidR="0026113A" w:rsidRPr="002F317F">
        <w:rPr>
          <w:sz w:val="32"/>
          <w:szCs w:val="32"/>
          <w:lang w:val="tr-TR"/>
        </w:rPr>
        <w:t>eas</w:t>
      </w:r>
      <w:ins w:id="8" w:author="ELİF" w:date="2013-11-11T15:04:00Z">
        <w:r w:rsidR="009D5496">
          <w:rPr>
            <w:sz w:val="32"/>
            <w:szCs w:val="32"/>
            <w:lang w:val="tr-TR"/>
          </w:rPr>
          <w:t>ier</w:t>
        </w:r>
      </w:ins>
      <w:del w:id="9" w:author="ELİF" w:date="2013-11-11T15:04:00Z">
        <w:r w:rsidR="0026113A" w:rsidRPr="002F317F" w:rsidDel="009D5496">
          <w:rPr>
            <w:sz w:val="32"/>
            <w:szCs w:val="32"/>
            <w:lang w:val="tr-TR"/>
          </w:rPr>
          <w:delText>y our works</w:delText>
        </w:r>
      </w:del>
      <w:r w:rsidR="0026113A" w:rsidRPr="002F317F">
        <w:rPr>
          <w:sz w:val="32"/>
          <w:szCs w:val="32"/>
          <w:lang w:val="tr-TR"/>
        </w:rPr>
        <w:t xml:space="preserve">. </w:t>
      </w:r>
    </w:p>
    <w:p w:rsidR="0026113A" w:rsidRPr="002F317F" w:rsidRDefault="0026113A" w:rsidP="004E105D">
      <w:pPr>
        <w:rPr>
          <w:sz w:val="32"/>
          <w:szCs w:val="32"/>
          <w:lang w:val="tr-TR"/>
        </w:rPr>
      </w:pPr>
      <w:r w:rsidRPr="002F317F">
        <w:rPr>
          <w:sz w:val="32"/>
          <w:szCs w:val="32"/>
          <w:lang w:val="tr-TR"/>
        </w:rPr>
        <w:t xml:space="preserve">          A further aspect to be considered is the </w:t>
      </w:r>
      <w:ins w:id="10" w:author="ELİF" w:date="2013-11-11T15:04:00Z">
        <w:r w:rsidR="009D5496" w:rsidRPr="002F317F">
          <w:rPr>
            <w:sz w:val="32"/>
            <w:szCs w:val="32"/>
            <w:lang w:val="tr-TR"/>
          </w:rPr>
          <w:t>exhaust</w:t>
        </w:r>
        <w:r w:rsidR="009D5496">
          <w:rPr>
            <w:sz w:val="32"/>
            <w:szCs w:val="32"/>
            <w:lang w:val="tr-TR"/>
          </w:rPr>
          <w:t>s of</w:t>
        </w:r>
        <w:r w:rsidR="009D5496" w:rsidRPr="002F317F">
          <w:rPr>
            <w:sz w:val="32"/>
            <w:szCs w:val="32"/>
            <w:lang w:val="tr-TR"/>
          </w:rPr>
          <w:t xml:space="preserve"> </w:t>
        </w:r>
      </w:ins>
      <w:r w:rsidRPr="002F317F">
        <w:rPr>
          <w:sz w:val="32"/>
          <w:szCs w:val="32"/>
          <w:lang w:val="tr-TR"/>
        </w:rPr>
        <w:t xml:space="preserve">automobile </w:t>
      </w:r>
      <w:del w:id="11" w:author="ELİF" w:date="2013-11-11T15:04:00Z">
        <w:r w:rsidRPr="002F317F" w:rsidDel="009D5496">
          <w:rPr>
            <w:sz w:val="32"/>
            <w:szCs w:val="32"/>
            <w:lang w:val="tr-TR"/>
          </w:rPr>
          <w:delText xml:space="preserve">of  exhaust air </w:delText>
        </w:r>
      </w:del>
      <w:r w:rsidRPr="002F317F">
        <w:rPr>
          <w:sz w:val="32"/>
          <w:szCs w:val="32"/>
          <w:lang w:val="tr-TR"/>
        </w:rPr>
        <w:t>and the effect of factory chimney</w:t>
      </w:r>
      <w:ins w:id="12" w:author="ELİF" w:date="2013-11-11T15:04:00Z">
        <w:r w:rsidR="009D5496">
          <w:rPr>
            <w:sz w:val="32"/>
            <w:szCs w:val="32"/>
            <w:lang w:val="tr-TR"/>
          </w:rPr>
          <w:t>s</w:t>
        </w:r>
      </w:ins>
      <w:r w:rsidRPr="002F317F">
        <w:rPr>
          <w:sz w:val="32"/>
          <w:szCs w:val="32"/>
          <w:lang w:val="tr-TR"/>
        </w:rPr>
        <w:t xml:space="preserve"> on people’ s lifes. This </w:t>
      </w:r>
      <w:r w:rsidR="004175E2" w:rsidRPr="002F317F">
        <w:rPr>
          <w:sz w:val="32"/>
          <w:szCs w:val="32"/>
          <w:lang w:val="tr-TR"/>
        </w:rPr>
        <w:t xml:space="preserve">damages </w:t>
      </w:r>
      <w:del w:id="13" w:author="ELİF" w:date="2013-11-11T15:04:00Z">
        <w:r w:rsidR="004175E2" w:rsidRPr="002F317F" w:rsidDel="009D5496">
          <w:rPr>
            <w:sz w:val="32"/>
            <w:szCs w:val="32"/>
            <w:lang w:val="tr-TR"/>
          </w:rPr>
          <w:delText>o</w:delText>
        </w:r>
      </w:del>
      <w:r w:rsidR="004175E2" w:rsidRPr="002F317F">
        <w:rPr>
          <w:sz w:val="32"/>
          <w:szCs w:val="32"/>
          <w:lang w:val="tr-TR"/>
        </w:rPr>
        <w:t xml:space="preserve">n people’s health.  Foul air and miasma  badly influence </w:t>
      </w:r>
      <w:del w:id="14" w:author="ELİF" w:date="2013-11-11T15:04:00Z">
        <w:r w:rsidR="004175E2" w:rsidRPr="002F317F" w:rsidDel="009D5496">
          <w:rPr>
            <w:sz w:val="32"/>
            <w:szCs w:val="32"/>
            <w:lang w:val="tr-TR"/>
          </w:rPr>
          <w:delText xml:space="preserve">on </w:delText>
        </w:r>
      </w:del>
      <w:r w:rsidR="004175E2" w:rsidRPr="002F317F">
        <w:rPr>
          <w:sz w:val="32"/>
          <w:szCs w:val="32"/>
          <w:lang w:val="tr-TR"/>
        </w:rPr>
        <w:t>the quality of our lives. And so, this results in cancer and fatal illness</w:t>
      </w:r>
      <w:ins w:id="15" w:author="ELİF" w:date="2013-11-11T15:04:00Z">
        <w:r w:rsidR="009D5496">
          <w:rPr>
            <w:sz w:val="32"/>
            <w:szCs w:val="32"/>
            <w:lang w:val="tr-TR"/>
          </w:rPr>
          <w:t>es</w:t>
        </w:r>
      </w:ins>
      <w:r w:rsidR="004175E2" w:rsidRPr="002F317F">
        <w:rPr>
          <w:sz w:val="32"/>
          <w:szCs w:val="32"/>
          <w:lang w:val="tr-TR"/>
        </w:rPr>
        <w:t xml:space="preserve">. On the other hand,  industries are essential </w:t>
      </w:r>
      <w:del w:id="16" w:author="ELİF" w:date="2013-11-11T15:04:00Z">
        <w:r w:rsidR="004175E2" w:rsidRPr="002F317F" w:rsidDel="009D5496">
          <w:rPr>
            <w:sz w:val="32"/>
            <w:szCs w:val="32"/>
            <w:lang w:val="tr-TR"/>
          </w:rPr>
          <w:delText xml:space="preserve">thing </w:delText>
        </w:r>
      </w:del>
      <w:r w:rsidR="004175E2" w:rsidRPr="002F317F">
        <w:rPr>
          <w:sz w:val="32"/>
          <w:szCs w:val="32"/>
          <w:lang w:val="tr-TR"/>
        </w:rPr>
        <w:t xml:space="preserve">for </w:t>
      </w:r>
      <w:del w:id="17" w:author="ELİF" w:date="2013-11-11T15:05:00Z">
        <w:r w:rsidR="004175E2" w:rsidRPr="002F317F" w:rsidDel="009D5496">
          <w:rPr>
            <w:sz w:val="32"/>
            <w:szCs w:val="32"/>
            <w:lang w:val="tr-TR"/>
          </w:rPr>
          <w:delText xml:space="preserve">our </w:delText>
        </w:r>
      </w:del>
      <w:r w:rsidR="004175E2" w:rsidRPr="002F317F">
        <w:rPr>
          <w:sz w:val="32"/>
          <w:szCs w:val="32"/>
          <w:lang w:val="tr-TR"/>
        </w:rPr>
        <w:t xml:space="preserve">every field of </w:t>
      </w:r>
      <w:ins w:id="18" w:author="ELİF" w:date="2013-11-11T15:05:00Z">
        <w:r w:rsidR="009D5496">
          <w:rPr>
            <w:sz w:val="32"/>
            <w:szCs w:val="32"/>
            <w:lang w:val="tr-TR"/>
          </w:rPr>
          <w:t xml:space="preserve">our </w:t>
        </w:r>
      </w:ins>
      <w:r w:rsidR="004175E2" w:rsidRPr="002F317F">
        <w:rPr>
          <w:sz w:val="32"/>
          <w:szCs w:val="32"/>
          <w:lang w:val="tr-TR"/>
        </w:rPr>
        <w:t xml:space="preserve">lifes. Such </w:t>
      </w:r>
      <w:r w:rsidR="00A66D16" w:rsidRPr="002F317F">
        <w:rPr>
          <w:sz w:val="32"/>
          <w:szCs w:val="32"/>
          <w:lang w:val="tr-TR"/>
        </w:rPr>
        <w:t xml:space="preserve">as, clothing, transportation and food etc.. </w:t>
      </w:r>
    </w:p>
    <w:p w:rsidR="00285C07" w:rsidRDefault="00A66D16" w:rsidP="00285C07">
      <w:pPr>
        <w:rPr>
          <w:sz w:val="32"/>
          <w:szCs w:val="32"/>
          <w:lang w:val="tr-TR"/>
        </w:rPr>
      </w:pPr>
      <w:r w:rsidRPr="002F317F">
        <w:rPr>
          <w:sz w:val="32"/>
          <w:szCs w:val="32"/>
          <w:lang w:val="tr-TR"/>
        </w:rPr>
        <w:t xml:space="preserve">       As a result, industrial development can not be ignored for us. </w:t>
      </w:r>
      <w:r w:rsidR="002F317F" w:rsidRPr="002F317F">
        <w:rPr>
          <w:sz w:val="32"/>
          <w:szCs w:val="32"/>
          <w:lang w:val="tr-TR"/>
        </w:rPr>
        <w:t>Yet, as we know “ w</w:t>
      </w:r>
      <w:r w:rsidRPr="002F317F">
        <w:rPr>
          <w:sz w:val="32"/>
          <w:szCs w:val="32"/>
          <w:lang w:val="tr-TR"/>
        </w:rPr>
        <w:t>e ‘ re neither the first nor the last victim</w:t>
      </w:r>
      <w:r w:rsidR="002F317F" w:rsidRPr="002F317F">
        <w:rPr>
          <w:sz w:val="32"/>
          <w:szCs w:val="32"/>
          <w:lang w:val="tr-TR"/>
        </w:rPr>
        <w:t xml:space="preserve"> ”</w:t>
      </w:r>
      <w:r w:rsidRPr="002F317F">
        <w:rPr>
          <w:sz w:val="32"/>
          <w:szCs w:val="32"/>
          <w:lang w:val="tr-TR"/>
        </w:rPr>
        <w:t xml:space="preserve"> </w:t>
      </w:r>
      <w:del w:id="19" w:author="ELİF" w:date="2013-11-11T15:05:00Z">
        <w:r w:rsidRPr="002F317F" w:rsidDel="009D5496">
          <w:rPr>
            <w:sz w:val="32"/>
            <w:szCs w:val="32"/>
            <w:lang w:val="tr-TR"/>
          </w:rPr>
          <w:delText>for</w:delText>
        </w:r>
        <w:r w:rsidR="002F317F" w:rsidRPr="002F317F" w:rsidDel="009D5496">
          <w:rPr>
            <w:sz w:val="32"/>
            <w:szCs w:val="32"/>
            <w:lang w:val="tr-TR"/>
          </w:rPr>
          <w:delText xml:space="preserve"> </w:delText>
        </w:r>
      </w:del>
      <w:ins w:id="20" w:author="ELİF" w:date="2013-11-11T15:05:00Z">
        <w:r w:rsidR="009D5496">
          <w:rPr>
            <w:sz w:val="32"/>
            <w:szCs w:val="32"/>
            <w:lang w:val="tr-TR"/>
          </w:rPr>
          <w:t>of  these</w:t>
        </w:r>
      </w:ins>
      <w:del w:id="21" w:author="ELİF" w:date="2013-11-11T15:05:00Z">
        <w:r w:rsidR="002F317F" w:rsidRPr="002F317F" w:rsidDel="009D5496">
          <w:rPr>
            <w:sz w:val="32"/>
            <w:szCs w:val="32"/>
            <w:lang w:val="tr-TR"/>
          </w:rPr>
          <w:delText>this</w:delText>
        </w:r>
      </w:del>
      <w:bookmarkStart w:id="22" w:name="_GoBack"/>
      <w:bookmarkEnd w:id="22"/>
      <w:r w:rsidR="002F317F" w:rsidRPr="002F317F">
        <w:rPr>
          <w:sz w:val="32"/>
          <w:szCs w:val="32"/>
          <w:lang w:val="tr-TR"/>
        </w:rPr>
        <w:t xml:space="preserve"> unhealthy developments. </w:t>
      </w:r>
      <w:r w:rsidRPr="002F317F">
        <w:rPr>
          <w:sz w:val="32"/>
          <w:szCs w:val="32"/>
          <w:lang w:val="tr-TR"/>
        </w:rPr>
        <w:t xml:space="preserve"> </w:t>
      </w:r>
    </w:p>
    <w:p w:rsidR="00285C07" w:rsidRPr="002F317F" w:rsidRDefault="00285C07" w:rsidP="00285C07">
      <w:pPr>
        <w:rPr>
          <w:sz w:val="32"/>
          <w:szCs w:val="32"/>
          <w:lang w:val="tr-TR"/>
        </w:rPr>
      </w:pPr>
      <w:r>
        <w:rPr>
          <w:sz w:val="32"/>
          <w:szCs w:val="32"/>
          <w:lang w:val="tr-TR"/>
        </w:rPr>
        <w:lastRenderedPageBreak/>
        <w:t>EMİNE TAMTÜRK</w:t>
      </w:r>
    </w:p>
    <w:sectPr w:rsidR="00285C07" w:rsidRPr="002F31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0587D"/>
    <w:multiLevelType w:val="hybridMultilevel"/>
    <w:tmpl w:val="0E644F58"/>
    <w:lvl w:ilvl="0" w:tplc="A830A42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624046"/>
    <w:multiLevelType w:val="hybridMultilevel"/>
    <w:tmpl w:val="3B187148"/>
    <w:lvl w:ilvl="0" w:tplc="55AACC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DB48BE"/>
    <w:multiLevelType w:val="hybridMultilevel"/>
    <w:tmpl w:val="85D600B6"/>
    <w:lvl w:ilvl="0" w:tplc="4B380B3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05D"/>
    <w:rsid w:val="0026113A"/>
    <w:rsid w:val="00273266"/>
    <w:rsid w:val="00285C07"/>
    <w:rsid w:val="002F317F"/>
    <w:rsid w:val="003D100D"/>
    <w:rsid w:val="004175E2"/>
    <w:rsid w:val="004E105D"/>
    <w:rsid w:val="00927E7B"/>
    <w:rsid w:val="009D5496"/>
    <w:rsid w:val="00A66D16"/>
    <w:rsid w:val="00C63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E10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4E10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E10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4E10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emrah</dc:creator>
  <cp:lastModifiedBy>ELİF</cp:lastModifiedBy>
  <cp:revision>2</cp:revision>
  <dcterms:created xsi:type="dcterms:W3CDTF">2013-11-11T13:05:00Z</dcterms:created>
  <dcterms:modified xsi:type="dcterms:W3CDTF">2013-11-11T13:05:00Z</dcterms:modified>
</cp:coreProperties>
</file>