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F497A" w:themeColor="accent4" w:themeShade="BF"/>
  <w:body>
    <w:tbl>
      <w:tblPr>
        <w:tblStyle w:val="TabloKlavuzu"/>
        <w:tblW w:w="12050" w:type="dxa"/>
        <w:tblInd w:w="-1452" w:type="dxa"/>
        <w:tblLook w:val="04A0" w:firstRow="1" w:lastRow="0" w:firstColumn="1" w:lastColumn="0" w:noHBand="0" w:noVBand="1"/>
      </w:tblPr>
      <w:tblGrid>
        <w:gridCol w:w="6641"/>
        <w:gridCol w:w="5409"/>
      </w:tblGrid>
      <w:tr w:rsidR="00D0622B" w:rsidTr="00D0622B">
        <w:trPr>
          <w:trHeight w:val="411"/>
        </w:trPr>
        <w:tc>
          <w:tcPr>
            <w:tcW w:w="6641" w:type="dxa"/>
          </w:tcPr>
          <w:p w:rsidR="00D0622B" w:rsidRPr="00B177FB" w:rsidRDefault="00B177FB">
            <w:pPr>
              <w:rPr>
                <w:color w:val="FFFF00"/>
                <w:sz w:val="40"/>
                <w:szCs w:val="40"/>
              </w:rPr>
            </w:pPr>
            <w:r w:rsidRPr="00B177FB">
              <w:rPr>
                <w:color w:val="FFFF00"/>
                <w:sz w:val="40"/>
                <w:szCs w:val="40"/>
              </w:rPr>
              <w:t>+</w:t>
            </w:r>
          </w:p>
        </w:tc>
        <w:tc>
          <w:tcPr>
            <w:tcW w:w="5409" w:type="dxa"/>
          </w:tcPr>
          <w:p w:rsidR="00D0622B" w:rsidRPr="00B177FB" w:rsidRDefault="00D0622B">
            <w:pPr>
              <w:rPr>
                <w:color w:val="FFFF00"/>
                <w:sz w:val="40"/>
                <w:szCs w:val="40"/>
              </w:rPr>
            </w:pPr>
            <w:r w:rsidRPr="00B177FB">
              <w:rPr>
                <w:color w:val="FFFF00"/>
                <w:sz w:val="40"/>
                <w:szCs w:val="40"/>
              </w:rPr>
              <w:t>-</w:t>
            </w:r>
          </w:p>
        </w:tc>
      </w:tr>
      <w:tr w:rsidR="00D0622B" w:rsidTr="004026F2">
        <w:trPr>
          <w:trHeight w:val="1765"/>
        </w:trPr>
        <w:tc>
          <w:tcPr>
            <w:tcW w:w="6641" w:type="dxa"/>
          </w:tcPr>
          <w:p w:rsidR="00D0622B" w:rsidRPr="00B177FB" w:rsidRDefault="005F3455" w:rsidP="00D0622B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  <w:lang w:val="en-US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>it has a lot of features for our life</w:t>
            </w:r>
          </w:p>
          <w:p w:rsidR="005F3455" w:rsidRPr="00B177FB" w:rsidRDefault="005F3455" w:rsidP="00D0622B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  <w:lang w:val="en-US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>it makes country's  economy better</w:t>
            </w:r>
          </w:p>
          <w:p w:rsidR="00475EE8" w:rsidRPr="00B177FB" w:rsidRDefault="00475EE8" w:rsidP="00475EE8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  <w:lang w:val="en-US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 xml:space="preserve">a better place among world's countries </w:t>
            </w:r>
          </w:p>
          <w:p w:rsidR="00475EE8" w:rsidRPr="00B177FB" w:rsidRDefault="00475EE8" w:rsidP="00475EE8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28"/>
                <w:szCs w:val="28"/>
                <w:lang w:val="en-US"/>
              </w:rPr>
            </w:pPr>
            <w:proofErr w:type="gramStart"/>
            <w:r w:rsidRPr="00B177FB">
              <w:rPr>
                <w:color w:val="FFFF00"/>
                <w:sz w:val="40"/>
                <w:szCs w:val="40"/>
                <w:lang w:val="en-US"/>
              </w:rPr>
              <w:t>decrease</w:t>
            </w:r>
            <w:ins w:id="0" w:author="ELİF" w:date="2013-11-11T15:13:00Z">
              <w:r w:rsidR="00EC33DA">
                <w:rPr>
                  <w:color w:val="FFFF00"/>
                  <w:sz w:val="40"/>
                  <w:szCs w:val="40"/>
                  <w:lang w:val="en-US"/>
                </w:rPr>
                <w:t>s</w:t>
              </w:r>
            </w:ins>
            <w:proofErr w:type="gramEnd"/>
            <w:r w:rsidRPr="00B177FB">
              <w:rPr>
                <w:color w:val="FFFF00"/>
                <w:sz w:val="40"/>
                <w:szCs w:val="40"/>
                <w:lang w:val="en-US"/>
              </w:rPr>
              <w:t xml:space="preserve"> number of people do no</w:t>
            </w:r>
            <w:r w:rsidR="00216FB1" w:rsidRPr="00B177FB">
              <w:rPr>
                <w:color w:val="FFFF00"/>
                <w:sz w:val="40"/>
                <w:szCs w:val="40"/>
                <w:lang w:val="en-US"/>
              </w:rPr>
              <w:t xml:space="preserve">t have </w:t>
            </w:r>
            <w:r w:rsidRPr="00B177FB">
              <w:rPr>
                <w:color w:val="FFFF00"/>
                <w:sz w:val="40"/>
                <w:szCs w:val="40"/>
                <w:lang w:val="en-US"/>
              </w:rPr>
              <w:t>job</w:t>
            </w:r>
            <w:r w:rsidR="00216FB1" w:rsidRPr="00B177FB">
              <w:rPr>
                <w:color w:val="FFFF00"/>
                <w:sz w:val="40"/>
                <w:szCs w:val="40"/>
                <w:lang w:val="en-US"/>
              </w:rPr>
              <w:t>, increase power of work.</w:t>
            </w:r>
          </w:p>
        </w:tc>
        <w:tc>
          <w:tcPr>
            <w:tcW w:w="5409" w:type="dxa"/>
          </w:tcPr>
          <w:p w:rsidR="00D0622B" w:rsidRPr="00B177FB" w:rsidRDefault="00D0622B" w:rsidP="005F3455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>it is harmful our environment</w:t>
            </w:r>
          </w:p>
          <w:p w:rsidR="005F3455" w:rsidRPr="00B177FB" w:rsidRDefault="005F3455" w:rsidP="005F3455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>it causes air pollution</w:t>
            </w:r>
          </w:p>
          <w:p w:rsidR="006125BA" w:rsidRPr="00B177FB" w:rsidRDefault="006125BA" w:rsidP="006125BA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 xml:space="preserve">it  </w:t>
            </w:r>
            <w:del w:id="1" w:author="ELİF" w:date="2013-11-11T15:13:00Z">
              <w:r w:rsidRPr="00B177FB" w:rsidDel="00EC33DA">
                <w:rPr>
                  <w:color w:val="FFFF00"/>
                  <w:sz w:val="40"/>
                  <w:szCs w:val="40"/>
                  <w:lang w:val="en-US"/>
                </w:rPr>
                <w:delText xml:space="preserve">has </w:delText>
              </w:r>
            </w:del>
            <w:ins w:id="2" w:author="ELİF" w:date="2013-11-11T15:13:00Z">
              <w:r w:rsidR="00EC33DA">
                <w:rPr>
                  <w:color w:val="FFFF00"/>
                  <w:sz w:val="40"/>
                  <w:szCs w:val="40"/>
                  <w:lang w:val="en-US"/>
                </w:rPr>
                <w:t>creates</w:t>
              </w:r>
              <w:r w:rsidR="00EC33DA" w:rsidRPr="00B177FB">
                <w:rPr>
                  <w:color w:val="FFFF00"/>
                  <w:sz w:val="40"/>
                  <w:szCs w:val="40"/>
                  <w:lang w:val="en-US"/>
                </w:rPr>
                <w:t xml:space="preserve"> </w:t>
              </w:r>
            </w:ins>
            <w:r w:rsidRPr="00B177FB">
              <w:rPr>
                <w:color w:val="FFFF00"/>
                <w:sz w:val="40"/>
                <w:szCs w:val="40"/>
                <w:lang w:val="en-US"/>
              </w:rPr>
              <w:t xml:space="preserve">a lot of chemical </w:t>
            </w:r>
            <w:r w:rsidR="004026F2" w:rsidRPr="00B177FB">
              <w:rPr>
                <w:color w:val="FFFF00"/>
                <w:sz w:val="40"/>
                <w:szCs w:val="40"/>
                <w:lang w:val="en-US"/>
              </w:rPr>
              <w:t xml:space="preserve">waste </w:t>
            </w:r>
          </w:p>
          <w:p w:rsidR="004026F2" w:rsidRPr="00B177FB" w:rsidRDefault="004026F2" w:rsidP="006125BA">
            <w:pPr>
              <w:pStyle w:val="ListeParagraf"/>
              <w:numPr>
                <w:ilvl w:val="0"/>
                <w:numId w:val="1"/>
              </w:numPr>
              <w:rPr>
                <w:color w:val="FFFF00"/>
                <w:sz w:val="40"/>
                <w:szCs w:val="40"/>
              </w:rPr>
            </w:pPr>
            <w:r w:rsidRPr="00B177FB">
              <w:rPr>
                <w:color w:val="FFFF00"/>
                <w:sz w:val="40"/>
                <w:szCs w:val="40"/>
                <w:lang w:val="en-US"/>
              </w:rPr>
              <w:t>it is not beneficial for human health</w:t>
            </w:r>
          </w:p>
          <w:p w:rsidR="004026F2" w:rsidRPr="00B177FB" w:rsidRDefault="004026F2" w:rsidP="00216FB1">
            <w:pPr>
              <w:pStyle w:val="ListeParagraf"/>
              <w:rPr>
                <w:color w:val="FFFF00"/>
              </w:rPr>
            </w:pPr>
          </w:p>
        </w:tc>
      </w:tr>
    </w:tbl>
    <w:p w:rsidR="00216FB1" w:rsidRPr="00EC33DA" w:rsidRDefault="00B177FB">
      <w:pPr>
        <w:rPr>
          <w:sz w:val="48"/>
          <w:szCs w:val="48"/>
          <w:lang w:val="en-US"/>
          <w:rPrChange w:id="3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</w:pPr>
      <w:r w:rsidRPr="00EC33DA">
        <w:rPr>
          <w:sz w:val="48"/>
          <w:szCs w:val="48"/>
          <w:lang w:val="en-US"/>
          <w:rPrChange w:id="4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According to many people industrial development is </w:t>
      </w:r>
      <w:ins w:id="5" w:author="ELİF" w:date="2013-11-11T15:13:00Z">
        <w:r w:rsidR="00EC33DA" w:rsidRPr="00EC33DA">
          <w:rPr>
            <w:sz w:val="48"/>
            <w:szCs w:val="48"/>
            <w:lang w:val="en-US"/>
            <w:rPrChange w:id="6" w:author="ELİF" w:date="2013-11-11T15:13:00Z">
              <w:rPr>
                <w:color w:val="FF0000"/>
                <w:sz w:val="48"/>
                <w:szCs w:val="48"/>
                <w:lang w:val="en-US"/>
              </w:rPr>
            </w:rPrChange>
          </w:rPr>
          <w:t xml:space="preserve">an </w:t>
        </w:r>
      </w:ins>
      <w:r w:rsidRPr="00EC33DA">
        <w:rPr>
          <w:sz w:val="48"/>
          <w:szCs w:val="48"/>
          <w:lang w:val="en-US"/>
          <w:rPrChange w:id="7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important issue for people; They say that industrial features are necessary for a quality life while others say that it is harmful for our environment and </w:t>
      </w:r>
      <w:proofErr w:type="gramStart"/>
      <w:r w:rsidRPr="00EC33DA">
        <w:rPr>
          <w:sz w:val="48"/>
          <w:szCs w:val="48"/>
          <w:lang w:val="en-US"/>
          <w:rPrChange w:id="8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>it  can</w:t>
      </w:r>
      <w:proofErr w:type="gramEnd"/>
      <w:r w:rsidRPr="00EC33DA">
        <w:rPr>
          <w:sz w:val="48"/>
          <w:szCs w:val="48"/>
          <w:lang w:val="en-US"/>
          <w:rPrChange w:id="9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be seen very easily that it causes air pollution. </w:t>
      </w:r>
      <w:commentRangeStart w:id="10"/>
      <w:r w:rsidRPr="00EC33DA">
        <w:rPr>
          <w:sz w:val="48"/>
          <w:szCs w:val="48"/>
          <w:lang w:val="en-US"/>
          <w:rPrChange w:id="11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Dr. </w:t>
      </w:r>
      <w:proofErr w:type="gramStart"/>
      <w:r w:rsidRPr="00EC33DA">
        <w:rPr>
          <w:sz w:val="48"/>
          <w:szCs w:val="48"/>
          <w:lang w:val="en-US"/>
          <w:rPrChange w:id="12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>John  Black</w:t>
      </w:r>
      <w:commentRangeEnd w:id="10"/>
      <w:proofErr w:type="gramEnd"/>
      <w:r w:rsidR="000C1AB2">
        <w:rPr>
          <w:rStyle w:val="AklamaBavurusu"/>
        </w:rPr>
        <w:commentReference w:id="10"/>
      </w:r>
      <w:r w:rsidRPr="00EC33DA">
        <w:rPr>
          <w:sz w:val="48"/>
          <w:szCs w:val="48"/>
          <w:lang w:val="en-US"/>
          <w:rPrChange w:id="14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says that thanks to industrial development</w:t>
      </w:r>
      <w:ins w:id="15" w:author="ELİF" w:date="2013-11-11T15:13:00Z">
        <w:r w:rsidR="00EC33DA">
          <w:rPr>
            <w:sz w:val="48"/>
            <w:szCs w:val="48"/>
            <w:lang w:val="en-US"/>
          </w:rPr>
          <w:t>,</w:t>
        </w:r>
      </w:ins>
      <w:r w:rsidRPr="00EC33DA">
        <w:rPr>
          <w:sz w:val="48"/>
          <w:szCs w:val="48"/>
          <w:lang w:val="en-US"/>
          <w:rPrChange w:id="16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our country will have a better place among the biggest countries in the world</w:t>
      </w:r>
      <w:r w:rsidR="004B17BA" w:rsidRPr="00EC33DA">
        <w:rPr>
          <w:sz w:val="48"/>
          <w:szCs w:val="48"/>
          <w:lang w:val="en-US"/>
          <w:rPrChange w:id="17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and it will be beneficial for country's economy</w:t>
      </w:r>
      <w:r w:rsidRPr="00EC33DA">
        <w:rPr>
          <w:sz w:val="48"/>
          <w:szCs w:val="48"/>
          <w:lang w:val="en-US"/>
          <w:rPrChange w:id="18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. </w:t>
      </w:r>
      <w:proofErr w:type="gramStart"/>
      <w:ins w:id="19" w:author="ELİF" w:date="2013-11-11T15:14:00Z">
        <w:r w:rsidR="00D77581">
          <w:rPr>
            <w:sz w:val="48"/>
            <w:szCs w:val="48"/>
            <w:lang w:val="en-US"/>
          </w:rPr>
          <w:t xml:space="preserve">On the </w:t>
        </w:r>
      </w:ins>
      <w:r w:rsidRPr="00EC33DA">
        <w:rPr>
          <w:sz w:val="48"/>
          <w:szCs w:val="48"/>
          <w:lang w:val="en-US"/>
          <w:rPrChange w:id="20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>other hand, Dr.</w:t>
      </w:r>
      <w:proofErr w:type="gramEnd"/>
      <w:r w:rsidRPr="00EC33DA">
        <w:rPr>
          <w:sz w:val="48"/>
          <w:szCs w:val="48"/>
          <w:lang w:val="en-US"/>
          <w:rPrChange w:id="21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 Jack Sweet claims that </w:t>
      </w:r>
      <w:r w:rsidR="004B17BA" w:rsidRPr="00EC33DA">
        <w:rPr>
          <w:sz w:val="48"/>
          <w:szCs w:val="48"/>
          <w:lang w:val="en-US"/>
          <w:rPrChange w:id="22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it is not a must </w:t>
      </w:r>
      <w:proofErr w:type="gramStart"/>
      <w:r w:rsidR="004B17BA" w:rsidRPr="00EC33DA">
        <w:rPr>
          <w:sz w:val="48"/>
          <w:szCs w:val="48"/>
          <w:lang w:val="en-US"/>
          <w:rPrChange w:id="23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>to  achieve</w:t>
      </w:r>
      <w:proofErr w:type="gramEnd"/>
      <w:r w:rsidR="004B17BA" w:rsidRPr="00EC33DA">
        <w:rPr>
          <w:sz w:val="48"/>
          <w:szCs w:val="48"/>
          <w:lang w:val="en-US"/>
          <w:rPrChange w:id="24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this place. </w:t>
      </w:r>
      <w:commentRangeStart w:id="25"/>
      <w:r w:rsidR="004B17BA" w:rsidRPr="00EC33DA">
        <w:rPr>
          <w:sz w:val="48"/>
          <w:szCs w:val="48"/>
          <w:lang w:val="en-US"/>
          <w:rPrChange w:id="26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While Dr. John </w:t>
      </w:r>
      <w:commentRangeEnd w:id="25"/>
      <w:r w:rsidR="00EC33DA">
        <w:rPr>
          <w:rStyle w:val="AklamaBavurusu"/>
        </w:rPr>
        <w:commentReference w:id="25"/>
      </w:r>
      <w:proofErr w:type="gramStart"/>
      <w:r w:rsidR="004B17BA" w:rsidRPr="00EC33DA">
        <w:rPr>
          <w:sz w:val="48"/>
          <w:szCs w:val="48"/>
          <w:lang w:val="en-US"/>
          <w:rPrChange w:id="27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>says  thanks</w:t>
      </w:r>
      <w:proofErr w:type="gramEnd"/>
      <w:r w:rsidR="004B17BA" w:rsidRPr="00EC33DA">
        <w:rPr>
          <w:sz w:val="48"/>
          <w:szCs w:val="48"/>
          <w:lang w:val="en-US"/>
          <w:rPrChange w:id="28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to industrial developments there will decrease number of </w:t>
      </w:r>
      <w:r w:rsidR="004B17BA" w:rsidRPr="00EC33DA">
        <w:rPr>
          <w:sz w:val="48"/>
          <w:szCs w:val="48"/>
          <w:lang w:val="en-US"/>
          <w:rPrChange w:id="29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lastRenderedPageBreak/>
        <w:t>people do not have job and increase power of work, Dr. Jack says that it is not beneficial for human health</w:t>
      </w:r>
      <w:del w:id="30" w:author="ELİF" w:date="2013-11-11T15:14:00Z">
        <w:r w:rsidR="004B17BA" w:rsidRPr="00EC33DA" w:rsidDel="00D77581">
          <w:rPr>
            <w:sz w:val="48"/>
            <w:szCs w:val="48"/>
            <w:lang w:val="en-US"/>
            <w:rPrChange w:id="31" w:author="ELİF" w:date="2013-11-11T15:13:00Z">
              <w:rPr>
                <w:color w:val="FF0000"/>
                <w:sz w:val="48"/>
                <w:szCs w:val="48"/>
                <w:lang w:val="en-US"/>
              </w:rPr>
            </w:rPrChange>
          </w:rPr>
          <w:delText>y</w:delText>
        </w:r>
      </w:del>
      <w:r w:rsidR="004B17BA" w:rsidRPr="00EC33DA">
        <w:rPr>
          <w:sz w:val="48"/>
          <w:szCs w:val="48"/>
          <w:lang w:val="en-US"/>
          <w:rPrChange w:id="32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 and it caused a bad environment because of its chemical waste. </w:t>
      </w:r>
      <w:r w:rsidR="00C512A7" w:rsidRPr="00EC33DA">
        <w:rPr>
          <w:sz w:val="48"/>
          <w:szCs w:val="48"/>
          <w:lang w:val="en-US"/>
          <w:rPrChange w:id="33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It can be seen that industrial developments </w:t>
      </w:r>
      <w:del w:id="34" w:author="ELİF" w:date="2013-11-11T15:14:00Z">
        <w:r w:rsidR="00C512A7" w:rsidRPr="00EC33DA" w:rsidDel="00D77581">
          <w:rPr>
            <w:sz w:val="48"/>
            <w:szCs w:val="48"/>
            <w:lang w:val="en-US"/>
            <w:rPrChange w:id="35" w:author="ELİF" w:date="2013-11-11T15:13:00Z">
              <w:rPr>
                <w:color w:val="FF0000"/>
                <w:sz w:val="48"/>
                <w:szCs w:val="48"/>
                <w:lang w:val="en-US"/>
              </w:rPr>
            </w:rPrChange>
          </w:rPr>
          <w:delText>effect</w:delText>
        </w:r>
      </w:del>
      <w:ins w:id="36" w:author="ELİF" w:date="2013-11-11T15:14:00Z">
        <w:r w:rsidR="00D77581" w:rsidRPr="00D77581">
          <w:rPr>
            <w:sz w:val="48"/>
            <w:szCs w:val="48"/>
            <w:lang w:val="en-US"/>
          </w:rPr>
          <w:t>affect</w:t>
        </w:r>
      </w:ins>
      <w:r w:rsidR="00C512A7" w:rsidRPr="00EC33DA">
        <w:rPr>
          <w:sz w:val="48"/>
          <w:szCs w:val="48"/>
          <w:lang w:val="en-US"/>
          <w:rPrChange w:id="37" w:author="ELİF" w:date="2013-11-11T15:13:00Z">
            <w:rPr>
              <w:color w:val="FF0000"/>
              <w:sz w:val="48"/>
              <w:szCs w:val="48"/>
              <w:lang w:val="en-US"/>
            </w:rPr>
          </w:rPrChange>
        </w:rPr>
        <w:t xml:space="preserve"> our life badly.</w:t>
      </w:r>
    </w:p>
    <w:sectPr w:rsidR="00216FB1" w:rsidRPr="00EC33DA" w:rsidSect="00E37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" w:author="ELİF" w:date="2013-11-11T15:15:00Z" w:initials="E">
    <w:p w:rsidR="000C1AB2" w:rsidRDefault="000C1AB2">
      <w:pPr>
        <w:pStyle w:val="AklamaMetni"/>
      </w:pPr>
      <w:r>
        <w:rPr>
          <w:rStyle w:val="AklamaBavurusu"/>
        </w:rPr>
        <w:annotationRef/>
      </w:r>
      <w:proofErr w:type="spellStart"/>
      <w:r>
        <w:t>Giving</w:t>
      </w:r>
      <w:proofErr w:type="spellEnd"/>
      <w:r>
        <w:t xml:space="preserve"> </w:t>
      </w:r>
      <w:proofErr w:type="spellStart"/>
      <w:r>
        <w:t>sources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at E2</w:t>
      </w:r>
      <w:bookmarkStart w:id="13" w:name="_GoBack"/>
      <w:bookmarkEnd w:id="13"/>
    </w:p>
  </w:comment>
  <w:comment w:id="25" w:author="ELİF" w:date="2013-11-11T15:14:00Z" w:initials="E">
    <w:p w:rsidR="00EC33DA" w:rsidRDefault="00EC33DA">
      <w:pPr>
        <w:pStyle w:val="AklamaMetni"/>
      </w:pPr>
      <w:r>
        <w:rPr>
          <w:rStyle w:val="AklamaBavurusu"/>
        </w:rPr>
        <w:annotationRef/>
      </w:r>
      <w:proofErr w:type="spellStart"/>
      <w:r>
        <w:t>Use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name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e.g</w:t>
      </w:r>
      <w:proofErr w:type="spellEnd"/>
      <w:r>
        <w:t>. John (2001)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B29"/>
    <w:multiLevelType w:val="hybridMultilevel"/>
    <w:tmpl w:val="D5E06954"/>
    <w:lvl w:ilvl="0" w:tplc="041F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2B"/>
    <w:rsid w:val="000C1AB2"/>
    <w:rsid w:val="00154863"/>
    <w:rsid w:val="00216FB1"/>
    <w:rsid w:val="004026F2"/>
    <w:rsid w:val="00475EE8"/>
    <w:rsid w:val="004B17BA"/>
    <w:rsid w:val="005F3455"/>
    <w:rsid w:val="006125BA"/>
    <w:rsid w:val="00642526"/>
    <w:rsid w:val="00B177FB"/>
    <w:rsid w:val="00C512A7"/>
    <w:rsid w:val="00D0622B"/>
    <w:rsid w:val="00D216AE"/>
    <w:rsid w:val="00D77581"/>
    <w:rsid w:val="00E37ADA"/>
    <w:rsid w:val="00EC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06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0622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C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33DA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EC33D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C33D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C33D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C33D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C33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06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0622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C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33DA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EC33D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C33D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C33D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C33D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C33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Melike</dc:creator>
  <cp:lastModifiedBy>ELİF</cp:lastModifiedBy>
  <cp:revision>5</cp:revision>
  <dcterms:created xsi:type="dcterms:W3CDTF">2013-11-11T13:12:00Z</dcterms:created>
  <dcterms:modified xsi:type="dcterms:W3CDTF">2013-11-11T13:15:00Z</dcterms:modified>
</cp:coreProperties>
</file>