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924" w:rsidRPr="00914ED7" w:rsidRDefault="00B43D90" w:rsidP="00C751AF">
      <w:pPr>
        <w:spacing w:after="0"/>
        <w:rPr>
          <w:rFonts w:ascii="Bookman Old Style" w:hAnsi="Bookman Old Style"/>
          <w:b/>
          <w:lang w:val="en-US"/>
        </w:rPr>
      </w:pPr>
      <w:r w:rsidRPr="00914ED7">
        <w:rPr>
          <w:rFonts w:ascii="Bookman Old Style" w:hAnsi="Bookman Old Style"/>
          <w:b/>
          <w:lang w:val="en-US"/>
        </w:rPr>
        <w:t>MERT ATEŞ</w:t>
      </w:r>
    </w:p>
    <w:p w:rsidR="00B43D90" w:rsidRPr="00914ED7" w:rsidRDefault="00B43D90" w:rsidP="00C751AF">
      <w:pPr>
        <w:spacing w:after="0"/>
        <w:rPr>
          <w:rFonts w:ascii="Bookman Old Style" w:hAnsi="Bookman Old Style"/>
          <w:lang w:val="en-US"/>
        </w:rPr>
      </w:pPr>
      <w:r w:rsidRPr="00914ED7">
        <w:rPr>
          <w:rFonts w:ascii="Bookman Old Style" w:hAnsi="Bookman Old Style"/>
          <w:b/>
          <w:lang w:val="en-US"/>
        </w:rPr>
        <w:t>SUBJECT:</w:t>
      </w:r>
      <w:r w:rsidRPr="00914ED7">
        <w:rPr>
          <w:rFonts w:ascii="Bookman Old Style" w:hAnsi="Bookman Old Style"/>
          <w:lang w:val="en-US"/>
        </w:rPr>
        <w:t xml:space="preserve"> Discussion Essay </w:t>
      </w:r>
    </w:p>
    <w:p w:rsidR="00B43D90" w:rsidRPr="00914ED7" w:rsidRDefault="00B43D90" w:rsidP="00C751AF">
      <w:pPr>
        <w:spacing w:after="0"/>
        <w:rPr>
          <w:rFonts w:ascii="Bookman Old Style" w:hAnsi="Bookman Old Style"/>
          <w:lang w:val="en-US"/>
        </w:rPr>
      </w:pPr>
      <w:r w:rsidRPr="00914ED7">
        <w:rPr>
          <w:rFonts w:ascii="Bookman Old Style" w:hAnsi="Bookman Old Style"/>
          <w:lang w:val="en-US"/>
        </w:rPr>
        <w:tab/>
      </w:r>
      <w:r w:rsidRPr="00914ED7">
        <w:rPr>
          <w:rFonts w:ascii="Bookman Old Style" w:hAnsi="Bookman Old Style"/>
          <w:b/>
          <w:lang w:val="en-US"/>
        </w:rPr>
        <w:t xml:space="preserve">  Topic:</w:t>
      </w:r>
      <w:r w:rsidRPr="00914ED7">
        <w:rPr>
          <w:rFonts w:ascii="Bookman Old Style" w:hAnsi="Bookman Old Style"/>
          <w:lang w:val="en-US"/>
        </w:rPr>
        <w:t xml:space="preserve"> Industrial Development is destroying the quality of our live.</w:t>
      </w:r>
    </w:p>
    <w:p w:rsidR="00B43D90" w:rsidRPr="00914ED7" w:rsidRDefault="00B43D90" w:rsidP="00C751AF">
      <w:pPr>
        <w:spacing w:after="0"/>
        <w:rPr>
          <w:rFonts w:ascii="Bookman Old Style" w:hAnsi="Bookman Old Style"/>
          <w:b/>
          <w:lang w:val="en-US"/>
        </w:rPr>
      </w:pPr>
      <w:r w:rsidRPr="00914ED7">
        <w:rPr>
          <w:rFonts w:ascii="Bookman Old Style" w:hAnsi="Bookman Old Style"/>
          <w:b/>
          <w:lang w:val="en-US"/>
        </w:rPr>
        <w:t>Date: 08/11/2013</w:t>
      </w:r>
    </w:p>
    <w:p w:rsidR="00C751AF" w:rsidRPr="00914ED7" w:rsidRDefault="00C751AF" w:rsidP="00C751AF">
      <w:pPr>
        <w:spacing w:after="0"/>
        <w:rPr>
          <w:rFonts w:ascii="Bookman Old Style" w:hAnsi="Bookman Old Style"/>
          <w:b/>
          <w:lang w:val="en-US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43D90" w:rsidRPr="00914ED7" w:rsidTr="00B43D90">
        <w:tc>
          <w:tcPr>
            <w:tcW w:w="4606" w:type="dxa"/>
          </w:tcPr>
          <w:p w:rsidR="00B43D90" w:rsidRPr="00914ED7" w:rsidRDefault="00B43D90" w:rsidP="00B43D90">
            <w:pPr>
              <w:jc w:val="center"/>
              <w:rPr>
                <w:rFonts w:ascii="Bookman Old Style" w:hAnsi="Bookman Old Style"/>
                <w:b/>
                <w:lang w:val="en-US"/>
              </w:rPr>
            </w:pPr>
            <w:r w:rsidRPr="00914ED7">
              <w:rPr>
                <w:rFonts w:ascii="Bookman Old Style" w:hAnsi="Bookman Old Style"/>
                <w:b/>
                <w:lang w:val="en-US"/>
              </w:rPr>
              <w:t>(+)</w:t>
            </w:r>
          </w:p>
        </w:tc>
        <w:tc>
          <w:tcPr>
            <w:tcW w:w="4606" w:type="dxa"/>
          </w:tcPr>
          <w:p w:rsidR="00B43D90" w:rsidRPr="00914ED7" w:rsidRDefault="00B43D90" w:rsidP="00B43D90">
            <w:pPr>
              <w:jc w:val="center"/>
              <w:rPr>
                <w:rFonts w:ascii="Bookman Old Style" w:hAnsi="Bookman Old Style"/>
                <w:b/>
                <w:lang w:val="en-US"/>
              </w:rPr>
            </w:pPr>
            <w:r w:rsidRPr="00914ED7">
              <w:rPr>
                <w:rFonts w:ascii="Bookman Old Style" w:hAnsi="Bookman Old Style"/>
                <w:b/>
                <w:lang w:val="en-US"/>
              </w:rPr>
              <w:t>(-)</w:t>
            </w:r>
          </w:p>
        </w:tc>
      </w:tr>
      <w:tr w:rsidR="00B43D90" w:rsidRPr="00914ED7" w:rsidTr="00B43D90">
        <w:tc>
          <w:tcPr>
            <w:tcW w:w="4606" w:type="dxa"/>
          </w:tcPr>
          <w:p w:rsidR="00B43D90" w:rsidRPr="00914ED7" w:rsidRDefault="00B43D90">
            <w:pPr>
              <w:rPr>
                <w:rFonts w:ascii="Bookman Old Style" w:hAnsi="Bookman Old Style"/>
                <w:b/>
                <w:lang w:val="en-US"/>
              </w:rPr>
            </w:pPr>
          </w:p>
          <w:p w:rsidR="00B43D90" w:rsidRPr="00914ED7" w:rsidRDefault="00B43D90" w:rsidP="00B43D90">
            <w:pPr>
              <w:pStyle w:val="ListeParagraf"/>
              <w:numPr>
                <w:ilvl w:val="0"/>
                <w:numId w:val="1"/>
              </w:numPr>
              <w:rPr>
                <w:rFonts w:ascii="Bookman Old Style" w:hAnsi="Bookman Old Style"/>
                <w:b/>
                <w:lang w:val="en-US"/>
              </w:rPr>
            </w:pPr>
            <w:r w:rsidRPr="00914ED7">
              <w:rPr>
                <w:rFonts w:ascii="Bookman Old Style" w:hAnsi="Bookman Old Style"/>
                <w:b/>
                <w:lang w:val="en-US"/>
              </w:rPr>
              <w:t>Better healthcare</w:t>
            </w:r>
          </w:p>
          <w:p w:rsidR="00B43D90" w:rsidRPr="00914ED7" w:rsidRDefault="00B43D90" w:rsidP="00B43D90">
            <w:pPr>
              <w:pStyle w:val="ListeParagraf"/>
              <w:numPr>
                <w:ilvl w:val="0"/>
                <w:numId w:val="1"/>
              </w:numPr>
              <w:rPr>
                <w:rFonts w:ascii="Bookman Old Style" w:hAnsi="Bookman Old Style"/>
                <w:b/>
                <w:lang w:val="en-US"/>
              </w:rPr>
            </w:pPr>
            <w:r w:rsidRPr="00914ED7">
              <w:rPr>
                <w:rFonts w:ascii="Bookman Old Style" w:hAnsi="Bookman Old Style"/>
                <w:b/>
                <w:lang w:val="en-US"/>
              </w:rPr>
              <w:t>Population growth</w:t>
            </w:r>
          </w:p>
          <w:p w:rsidR="00B43D90" w:rsidRPr="00914ED7" w:rsidRDefault="00B43D90" w:rsidP="00B43D90">
            <w:pPr>
              <w:pStyle w:val="ListeParagraf"/>
              <w:numPr>
                <w:ilvl w:val="0"/>
                <w:numId w:val="1"/>
              </w:numPr>
              <w:rPr>
                <w:rFonts w:ascii="Bookman Old Style" w:hAnsi="Bookman Old Style"/>
                <w:b/>
                <w:lang w:val="en-US"/>
              </w:rPr>
            </w:pPr>
            <w:r w:rsidRPr="00914ED7">
              <w:rPr>
                <w:rFonts w:ascii="Bookman Old Style" w:hAnsi="Bookman Old Style"/>
                <w:b/>
                <w:lang w:val="en-US"/>
              </w:rPr>
              <w:t>Better lifestyle</w:t>
            </w:r>
          </w:p>
          <w:p w:rsidR="00B43D90" w:rsidRPr="00914ED7" w:rsidRDefault="00B43D90" w:rsidP="00B43D90">
            <w:pPr>
              <w:pStyle w:val="ListeParagraf"/>
              <w:numPr>
                <w:ilvl w:val="0"/>
                <w:numId w:val="1"/>
              </w:numPr>
              <w:rPr>
                <w:rFonts w:ascii="Bookman Old Style" w:hAnsi="Bookman Old Style"/>
                <w:b/>
                <w:lang w:val="en-US"/>
              </w:rPr>
            </w:pPr>
            <w:r w:rsidRPr="00914ED7">
              <w:rPr>
                <w:rFonts w:ascii="Bookman Old Style" w:hAnsi="Bookman Old Style"/>
                <w:b/>
                <w:lang w:val="en-US"/>
              </w:rPr>
              <w:t>Transportation and technology</w:t>
            </w:r>
          </w:p>
          <w:p w:rsidR="00B43D90" w:rsidRPr="00914ED7" w:rsidRDefault="00B43D90" w:rsidP="00B43D90">
            <w:pPr>
              <w:pStyle w:val="ListeParagraf"/>
              <w:numPr>
                <w:ilvl w:val="0"/>
                <w:numId w:val="1"/>
              </w:numPr>
              <w:rPr>
                <w:rFonts w:ascii="Bookman Old Style" w:hAnsi="Bookman Old Style"/>
                <w:b/>
                <w:lang w:val="en-US"/>
              </w:rPr>
            </w:pPr>
            <w:r w:rsidRPr="00914ED7">
              <w:rPr>
                <w:rFonts w:ascii="Bookman Old Style" w:hAnsi="Bookman Old Style"/>
                <w:b/>
                <w:lang w:val="en-US"/>
              </w:rPr>
              <w:t xml:space="preserve">Job opportunities </w:t>
            </w:r>
          </w:p>
          <w:p w:rsidR="00B43D90" w:rsidRPr="00914ED7" w:rsidRDefault="00B43D90">
            <w:pPr>
              <w:rPr>
                <w:rFonts w:ascii="Bookman Old Style" w:hAnsi="Bookman Old Style"/>
                <w:b/>
                <w:lang w:val="en-US"/>
              </w:rPr>
            </w:pPr>
          </w:p>
        </w:tc>
        <w:tc>
          <w:tcPr>
            <w:tcW w:w="4606" w:type="dxa"/>
          </w:tcPr>
          <w:p w:rsidR="00B43D90" w:rsidRPr="00914ED7" w:rsidRDefault="00B43D90">
            <w:pPr>
              <w:rPr>
                <w:rFonts w:ascii="Bookman Old Style" w:hAnsi="Bookman Old Style"/>
                <w:b/>
                <w:lang w:val="en-US"/>
              </w:rPr>
            </w:pPr>
          </w:p>
          <w:p w:rsidR="00B43D90" w:rsidRPr="00914ED7" w:rsidRDefault="00B43D90" w:rsidP="00B43D90">
            <w:pPr>
              <w:pStyle w:val="ListeParagraf"/>
              <w:numPr>
                <w:ilvl w:val="0"/>
                <w:numId w:val="1"/>
              </w:numPr>
              <w:rPr>
                <w:rFonts w:ascii="Bookman Old Style" w:hAnsi="Bookman Old Style"/>
                <w:b/>
                <w:lang w:val="en-US"/>
              </w:rPr>
            </w:pPr>
            <w:r w:rsidRPr="00914ED7">
              <w:rPr>
                <w:rFonts w:ascii="Bookman Old Style" w:hAnsi="Bookman Old Style"/>
                <w:b/>
                <w:lang w:val="en-US"/>
              </w:rPr>
              <w:t>Over consumption</w:t>
            </w:r>
          </w:p>
          <w:p w:rsidR="00B43D90" w:rsidRPr="00914ED7" w:rsidRDefault="00B43D90" w:rsidP="00B43D90">
            <w:pPr>
              <w:pStyle w:val="ListeParagraf"/>
              <w:numPr>
                <w:ilvl w:val="0"/>
                <w:numId w:val="1"/>
              </w:numPr>
              <w:rPr>
                <w:rFonts w:ascii="Bookman Old Style" w:hAnsi="Bookman Old Style"/>
                <w:b/>
                <w:lang w:val="en-US"/>
              </w:rPr>
            </w:pPr>
            <w:r w:rsidRPr="00914ED7">
              <w:rPr>
                <w:rFonts w:ascii="Bookman Old Style" w:hAnsi="Bookman Old Style"/>
                <w:b/>
                <w:lang w:val="en-US"/>
              </w:rPr>
              <w:t>Aging population</w:t>
            </w:r>
          </w:p>
          <w:p w:rsidR="00B43D90" w:rsidRPr="00914ED7" w:rsidRDefault="00B43D90" w:rsidP="00B43D90">
            <w:pPr>
              <w:pStyle w:val="ListeParagraf"/>
              <w:numPr>
                <w:ilvl w:val="0"/>
                <w:numId w:val="1"/>
              </w:numPr>
              <w:rPr>
                <w:rFonts w:ascii="Bookman Old Style" w:hAnsi="Bookman Old Style"/>
                <w:b/>
                <w:lang w:val="en-US"/>
              </w:rPr>
            </w:pPr>
            <w:r w:rsidRPr="00914ED7">
              <w:rPr>
                <w:rFonts w:ascii="Bookman Old Style" w:hAnsi="Bookman Old Style"/>
                <w:b/>
                <w:lang w:val="en-US"/>
              </w:rPr>
              <w:t>Bad budget</w:t>
            </w:r>
          </w:p>
          <w:p w:rsidR="00B43D90" w:rsidRPr="00914ED7" w:rsidRDefault="00B43D90" w:rsidP="00B43D90">
            <w:pPr>
              <w:pStyle w:val="ListeParagraf"/>
              <w:numPr>
                <w:ilvl w:val="0"/>
                <w:numId w:val="1"/>
              </w:numPr>
              <w:rPr>
                <w:rFonts w:ascii="Bookman Old Style" w:hAnsi="Bookman Old Style"/>
                <w:b/>
                <w:lang w:val="en-US"/>
              </w:rPr>
            </w:pPr>
            <w:r w:rsidRPr="00914ED7">
              <w:rPr>
                <w:rFonts w:ascii="Bookman Old Style" w:hAnsi="Bookman Old Style"/>
                <w:b/>
                <w:lang w:val="en-US"/>
              </w:rPr>
              <w:t>Environment damaged</w:t>
            </w:r>
          </w:p>
          <w:p w:rsidR="00B43D90" w:rsidRPr="00914ED7" w:rsidRDefault="00B43D90" w:rsidP="00B43D90">
            <w:pPr>
              <w:pStyle w:val="ListeParagraf"/>
              <w:numPr>
                <w:ilvl w:val="0"/>
                <w:numId w:val="1"/>
              </w:numPr>
              <w:rPr>
                <w:rFonts w:ascii="Bookman Old Style" w:hAnsi="Bookman Old Style"/>
                <w:b/>
                <w:lang w:val="en-US"/>
              </w:rPr>
            </w:pPr>
            <w:r w:rsidRPr="00914ED7">
              <w:rPr>
                <w:rFonts w:ascii="Bookman Old Style" w:hAnsi="Bookman Old Style"/>
                <w:b/>
                <w:lang w:val="en-US"/>
              </w:rPr>
              <w:t xml:space="preserve">Political corruption </w:t>
            </w:r>
          </w:p>
        </w:tc>
      </w:tr>
    </w:tbl>
    <w:p w:rsidR="00B43D90" w:rsidRPr="00914ED7" w:rsidRDefault="00B43D90">
      <w:pPr>
        <w:rPr>
          <w:rFonts w:ascii="Bookman Old Style" w:hAnsi="Bookman Old Style"/>
          <w:b/>
          <w:lang w:val="en-US"/>
        </w:rPr>
      </w:pPr>
    </w:p>
    <w:p w:rsidR="00B43D90" w:rsidRPr="00914ED7" w:rsidRDefault="00B635DE" w:rsidP="00B635DE">
      <w:pPr>
        <w:pStyle w:val="ListeParagraf"/>
        <w:numPr>
          <w:ilvl w:val="0"/>
          <w:numId w:val="2"/>
        </w:numPr>
        <w:rPr>
          <w:rFonts w:ascii="Bookman Old Style" w:hAnsi="Bookman Old Style"/>
          <w:b/>
          <w:lang w:val="en-US"/>
        </w:rPr>
      </w:pPr>
      <w:r w:rsidRPr="00914ED7">
        <w:rPr>
          <w:rFonts w:ascii="Bookman Old Style" w:hAnsi="Bookman Old Style"/>
          <w:lang w:val="en-US"/>
        </w:rPr>
        <w:t>Industrial Development?</w:t>
      </w:r>
    </w:p>
    <w:p w:rsidR="00B635DE" w:rsidRPr="00914ED7" w:rsidRDefault="00B635DE" w:rsidP="00B635DE">
      <w:pPr>
        <w:pStyle w:val="ListeParagraf"/>
        <w:numPr>
          <w:ilvl w:val="0"/>
          <w:numId w:val="3"/>
        </w:numPr>
        <w:rPr>
          <w:rFonts w:ascii="Bookman Old Style" w:hAnsi="Bookman Old Style"/>
          <w:b/>
          <w:lang w:val="en-US"/>
        </w:rPr>
      </w:pPr>
      <w:r w:rsidRPr="00914ED7">
        <w:rPr>
          <w:rFonts w:ascii="Bookman Old Style" w:hAnsi="Bookman Old Style"/>
          <w:b/>
          <w:lang w:val="en-US"/>
        </w:rPr>
        <w:t xml:space="preserve">Advantages: </w:t>
      </w:r>
      <w:r w:rsidRPr="00914ED7">
        <w:rPr>
          <w:rFonts w:ascii="Bookman Old Style" w:hAnsi="Bookman Old Style"/>
          <w:lang w:val="en-US"/>
        </w:rPr>
        <w:t>improve technology and public welfare</w:t>
      </w:r>
      <w:r w:rsidRPr="00914ED7">
        <w:rPr>
          <w:rFonts w:ascii="Bookman Old Style" w:hAnsi="Bookman Old Style"/>
          <w:b/>
          <w:lang w:val="en-US"/>
        </w:rPr>
        <w:t xml:space="preserve"> </w:t>
      </w:r>
    </w:p>
    <w:p w:rsidR="00B635DE" w:rsidRPr="00914ED7" w:rsidRDefault="00B635DE" w:rsidP="00B635DE">
      <w:pPr>
        <w:pStyle w:val="ListeParagraf"/>
        <w:numPr>
          <w:ilvl w:val="0"/>
          <w:numId w:val="3"/>
        </w:numPr>
        <w:rPr>
          <w:rFonts w:ascii="Bookman Old Style" w:hAnsi="Bookman Old Style"/>
          <w:b/>
          <w:lang w:val="en-US"/>
        </w:rPr>
      </w:pPr>
      <w:r w:rsidRPr="00914ED7">
        <w:rPr>
          <w:rFonts w:ascii="Bookman Old Style" w:hAnsi="Bookman Old Style"/>
          <w:b/>
          <w:lang w:val="en-US"/>
        </w:rPr>
        <w:t xml:space="preserve">Disadvantages: </w:t>
      </w:r>
      <w:r w:rsidRPr="00914ED7">
        <w:rPr>
          <w:rFonts w:ascii="Bookman Old Style" w:hAnsi="Bookman Old Style"/>
          <w:lang w:val="en-US"/>
        </w:rPr>
        <w:t>damage environment and animals, cause aging population</w:t>
      </w:r>
    </w:p>
    <w:p w:rsidR="00B635DE" w:rsidRPr="00914ED7" w:rsidRDefault="00B635DE" w:rsidP="00B635DE">
      <w:pPr>
        <w:pStyle w:val="ListeParagraf"/>
        <w:numPr>
          <w:ilvl w:val="0"/>
          <w:numId w:val="3"/>
        </w:numPr>
        <w:rPr>
          <w:rFonts w:ascii="Bookman Old Style" w:hAnsi="Bookman Old Style"/>
          <w:b/>
          <w:lang w:val="en-US"/>
        </w:rPr>
      </w:pPr>
      <w:r w:rsidRPr="00914ED7">
        <w:rPr>
          <w:rFonts w:ascii="Bookman Old Style" w:hAnsi="Bookman Old Style"/>
          <w:b/>
          <w:lang w:val="en-US"/>
        </w:rPr>
        <w:t xml:space="preserve">Discussion: </w:t>
      </w:r>
      <w:r w:rsidRPr="00914ED7">
        <w:rPr>
          <w:rFonts w:ascii="Bookman Old Style" w:hAnsi="Bookman Old Style"/>
          <w:lang w:val="en-US"/>
        </w:rPr>
        <w:t xml:space="preserve"> </w:t>
      </w:r>
      <w:r w:rsidR="00C751AF" w:rsidRPr="00914ED7">
        <w:rPr>
          <w:rFonts w:ascii="Bookman Old Style" w:hAnsi="Bookman Old Style"/>
          <w:lang w:val="en-US"/>
        </w:rPr>
        <w:t>overall, advantage more valuable in most cases</w:t>
      </w:r>
    </w:p>
    <w:p w:rsidR="00B43D90" w:rsidRPr="00914ED7" w:rsidRDefault="00B635DE" w:rsidP="00B635DE">
      <w:pPr>
        <w:pStyle w:val="ListeParagraf"/>
        <w:numPr>
          <w:ilvl w:val="0"/>
          <w:numId w:val="2"/>
        </w:numPr>
        <w:rPr>
          <w:rFonts w:ascii="Bookman Old Style" w:hAnsi="Bookman Old Style"/>
          <w:b/>
          <w:lang w:val="en-US"/>
        </w:rPr>
      </w:pPr>
      <w:r w:rsidRPr="00914ED7">
        <w:rPr>
          <w:rFonts w:ascii="Bookman Old Style" w:hAnsi="Bookman Old Style"/>
          <w:lang w:val="en-US"/>
        </w:rPr>
        <w:t>Industrial Development?</w:t>
      </w:r>
    </w:p>
    <w:p w:rsidR="00B635DE" w:rsidRPr="00914ED7" w:rsidRDefault="00B635DE" w:rsidP="00B635DE">
      <w:pPr>
        <w:pStyle w:val="ListeParagraf"/>
        <w:numPr>
          <w:ilvl w:val="0"/>
          <w:numId w:val="4"/>
        </w:numPr>
        <w:rPr>
          <w:rFonts w:ascii="Bookman Old Style" w:hAnsi="Bookman Old Style"/>
          <w:b/>
          <w:lang w:val="en-US"/>
        </w:rPr>
      </w:pPr>
      <w:r w:rsidRPr="00914ED7">
        <w:rPr>
          <w:rFonts w:ascii="Bookman Old Style" w:hAnsi="Bookman Old Style"/>
          <w:b/>
          <w:lang w:val="en-US"/>
        </w:rPr>
        <w:t>Social:</w:t>
      </w:r>
      <w:r w:rsidR="00C751AF" w:rsidRPr="00914ED7">
        <w:rPr>
          <w:rFonts w:ascii="Bookman Old Style" w:hAnsi="Bookman Old Style"/>
          <w:b/>
          <w:lang w:val="en-US"/>
        </w:rPr>
        <w:t xml:space="preserve"> </w:t>
      </w:r>
      <w:r w:rsidR="00C751AF" w:rsidRPr="00914ED7">
        <w:rPr>
          <w:rFonts w:ascii="Bookman Old Style" w:hAnsi="Bookman Old Style"/>
          <w:lang w:val="en-US"/>
        </w:rPr>
        <w:t>better lifestyle, transportation and technology</w:t>
      </w:r>
    </w:p>
    <w:p w:rsidR="00B635DE" w:rsidRPr="00914ED7" w:rsidRDefault="00B635DE" w:rsidP="00B635DE">
      <w:pPr>
        <w:pStyle w:val="ListeParagraf"/>
        <w:numPr>
          <w:ilvl w:val="0"/>
          <w:numId w:val="4"/>
        </w:numPr>
        <w:rPr>
          <w:rFonts w:ascii="Bookman Old Style" w:hAnsi="Bookman Old Style"/>
          <w:b/>
          <w:lang w:val="en-US"/>
        </w:rPr>
      </w:pPr>
      <w:r w:rsidRPr="00914ED7">
        <w:rPr>
          <w:rFonts w:ascii="Bookman Old Style" w:hAnsi="Bookman Old Style"/>
          <w:b/>
          <w:lang w:val="en-US"/>
        </w:rPr>
        <w:t>Practical:</w:t>
      </w:r>
      <w:r w:rsidR="00C751AF" w:rsidRPr="00914ED7">
        <w:rPr>
          <w:rFonts w:ascii="Bookman Old Style" w:hAnsi="Bookman Old Style"/>
          <w:lang w:val="en-US"/>
        </w:rPr>
        <w:t xml:space="preserve"> aging population, bad environment</w:t>
      </w:r>
    </w:p>
    <w:p w:rsidR="00C751AF" w:rsidRPr="00914ED7" w:rsidRDefault="00B635DE" w:rsidP="00C751AF">
      <w:pPr>
        <w:pStyle w:val="ListeParagraf"/>
        <w:numPr>
          <w:ilvl w:val="0"/>
          <w:numId w:val="3"/>
        </w:numPr>
        <w:rPr>
          <w:rFonts w:ascii="Bookman Old Style" w:hAnsi="Bookman Old Style"/>
          <w:b/>
          <w:lang w:val="en-US"/>
        </w:rPr>
      </w:pPr>
      <w:r w:rsidRPr="00914ED7">
        <w:rPr>
          <w:rFonts w:ascii="Bookman Old Style" w:hAnsi="Bookman Old Style"/>
          <w:b/>
          <w:lang w:val="en-US"/>
        </w:rPr>
        <w:t>Discussion:</w:t>
      </w:r>
      <w:r w:rsidR="00C751AF" w:rsidRPr="00914ED7">
        <w:rPr>
          <w:rFonts w:ascii="Bookman Old Style" w:hAnsi="Bookman Old Style"/>
          <w:lang w:val="en-US"/>
        </w:rPr>
        <w:t xml:space="preserve"> overall, advantage more valuable in most cases</w:t>
      </w:r>
    </w:p>
    <w:p w:rsidR="00B635DE" w:rsidRPr="00914ED7" w:rsidRDefault="00B635DE" w:rsidP="00B635DE">
      <w:pPr>
        <w:rPr>
          <w:rFonts w:ascii="Bookman Old Style" w:hAnsi="Bookman Old Style"/>
          <w:b/>
          <w:sz w:val="28"/>
          <w:szCs w:val="28"/>
          <w:lang w:val="en-US"/>
        </w:rPr>
      </w:pPr>
    </w:p>
    <w:p w:rsidR="0072523F" w:rsidRPr="00914ED7" w:rsidRDefault="00741B37" w:rsidP="00914ED7">
      <w:pPr>
        <w:ind w:firstLine="708"/>
        <w:rPr>
          <w:rFonts w:ascii="Bookman Old Style" w:hAnsi="Bookman Old Style"/>
          <w:sz w:val="28"/>
          <w:szCs w:val="28"/>
          <w:lang w:val="en-US"/>
        </w:rPr>
      </w:pPr>
      <w:r w:rsidRPr="00914ED7">
        <w:rPr>
          <w:rFonts w:ascii="Bookman Old Style" w:hAnsi="Bookman Old Style"/>
          <w:sz w:val="28"/>
          <w:szCs w:val="28"/>
          <w:lang w:val="en-US"/>
        </w:rPr>
        <w:t xml:space="preserve">A great majority </w:t>
      </w:r>
      <w:ins w:id="0" w:author="ELİF" w:date="2013-11-11T15:09:00Z">
        <w:r w:rsidR="00CE5FF6">
          <w:rPr>
            <w:rFonts w:ascii="Bookman Old Style" w:hAnsi="Bookman Old Style"/>
            <w:sz w:val="28"/>
            <w:szCs w:val="28"/>
            <w:lang w:val="en-US"/>
          </w:rPr>
          <w:t xml:space="preserve">of </w:t>
        </w:r>
      </w:ins>
      <w:r w:rsidRPr="00914ED7">
        <w:rPr>
          <w:rFonts w:ascii="Bookman Old Style" w:hAnsi="Bookman Old Style"/>
          <w:sz w:val="28"/>
          <w:szCs w:val="28"/>
          <w:lang w:val="en-US"/>
        </w:rPr>
        <w:t xml:space="preserve">people </w:t>
      </w:r>
      <w:r w:rsidR="0072523F" w:rsidRPr="00914ED7">
        <w:rPr>
          <w:rFonts w:ascii="Bookman Old Style" w:hAnsi="Bookman Old Style"/>
          <w:sz w:val="28"/>
          <w:szCs w:val="28"/>
          <w:lang w:val="en-US"/>
        </w:rPr>
        <w:t>strongly claim</w:t>
      </w:r>
      <w:r w:rsidRPr="00914ED7">
        <w:rPr>
          <w:rFonts w:ascii="Bookman Old Style" w:hAnsi="Bookman Old Style"/>
          <w:sz w:val="28"/>
          <w:szCs w:val="28"/>
          <w:lang w:val="en-US"/>
        </w:rPr>
        <w:t xml:space="preserve"> that industrial development is destroying the quality of our lives.</w:t>
      </w:r>
      <w:r w:rsidR="00B14FBC" w:rsidRPr="00914ED7">
        <w:rPr>
          <w:rFonts w:ascii="Bookman Old Style" w:hAnsi="Bookman Old Style"/>
          <w:sz w:val="28"/>
          <w:szCs w:val="28"/>
          <w:lang w:val="en-US"/>
        </w:rPr>
        <w:t xml:space="preserve"> However, the advantages of industrial development are </w:t>
      </w:r>
      <w:r w:rsidR="006F2091" w:rsidRPr="00914ED7">
        <w:rPr>
          <w:rFonts w:ascii="Bookman Old Style" w:hAnsi="Bookman Old Style"/>
          <w:sz w:val="28"/>
          <w:szCs w:val="28"/>
          <w:lang w:val="en-US"/>
        </w:rPr>
        <w:t xml:space="preserve">more </w:t>
      </w:r>
      <w:del w:id="1" w:author="ELİF" w:date="2013-11-11T15:09:00Z">
        <w:r w:rsidR="006F2091" w:rsidRPr="00914ED7" w:rsidDel="00CE5FF6">
          <w:rPr>
            <w:rFonts w:ascii="Bookman Old Style" w:hAnsi="Bookman Old Style"/>
            <w:sz w:val="28"/>
            <w:szCs w:val="28"/>
            <w:lang w:val="en-US"/>
          </w:rPr>
          <w:delText xml:space="preserve">surplus </w:delText>
        </w:r>
      </w:del>
      <w:r w:rsidR="006F2091" w:rsidRPr="00914ED7">
        <w:rPr>
          <w:rFonts w:ascii="Bookman Old Style" w:hAnsi="Bookman Old Style"/>
          <w:sz w:val="28"/>
          <w:szCs w:val="28"/>
          <w:lang w:val="en-US"/>
        </w:rPr>
        <w:t xml:space="preserve">than its disadvantages. For instance, there are </w:t>
      </w:r>
      <w:proofErr w:type="spellStart"/>
      <w:r w:rsidR="006F2091" w:rsidRPr="00914ED7">
        <w:rPr>
          <w:rFonts w:ascii="Bookman Old Style" w:hAnsi="Bookman Old Style"/>
          <w:sz w:val="28"/>
          <w:szCs w:val="28"/>
          <w:lang w:val="en-US"/>
        </w:rPr>
        <w:t>something</w:t>
      </w:r>
      <w:ins w:id="2" w:author="ELİF" w:date="2013-11-11T15:09:00Z">
        <w:r w:rsidR="00CE5FF6">
          <w:rPr>
            <w:rFonts w:ascii="Bookman Old Style" w:hAnsi="Bookman Old Style"/>
            <w:sz w:val="28"/>
            <w:szCs w:val="28"/>
            <w:lang w:val="en-US"/>
          </w:rPr>
          <w:t>s</w:t>
        </w:r>
      </w:ins>
      <w:proofErr w:type="spellEnd"/>
      <w:r w:rsidR="006F2091" w:rsidRPr="00914ED7">
        <w:rPr>
          <w:rFonts w:ascii="Bookman Old Style" w:hAnsi="Bookman Old Style"/>
          <w:sz w:val="28"/>
          <w:szCs w:val="28"/>
          <w:lang w:val="en-US"/>
        </w:rPr>
        <w:t xml:space="preserve"> which </w:t>
      </w:r>
      <w:r w:rsidR="0072523F" w:rsidRPr="00914ED7">
        <w:rPr>
          <w:rFonts w:ascii="Bookman Old Style" w:hAnsi="Bookman Old Style"/>
          <w:sz w:val="28"/>
          <w:szCs w:val="28"/>
          <w:lang w:val="en-US"/>
        </w:rPr>
        <w:t>play a valu</w:t>
      </w:r>
      <w:ins w:id="3" w:author="ELİF" w:date="2013-11-11T15:10:00Z">
        <w:r w:rsidR="00CE5FF6">
          <w:rPr>
            <w:rFonts w:ascii="Bookman Old Style" w:hAnsi="Bookman Old Style"/>
            <w:sz w:val="28"/>
            <w:szCs w:val="28"/>
            <w:lang w:val="en-US"/>
          </w:rPr>
          <w:t>able</w:t>
        </w:r>
      </w:ins>
      <w:del w:id="4" w:author="ELİF" w:date="2013-11-11T15:10:00Z">
        <w:r w:rsidR="0072523F" w:rsidRPr="00914ED7" w:rsidDel="00CE5FF6">
          <w:rPr>
            <w:rFonts w:ascii="Bookman Old Style" w:hAnsi="Bookman Old Style"/>
            <w:sz w:val="28"/>
            <w:szCs w:val="28"/>
            <w:lang w:val="en-US"/>
          </w:rPr>
          <w:delText>e</w:delText>
        </w:r>
      </w:del>
      <w:r w:rsidR="0072523F" w:rsidRPr="00914ED7">
        <w:rPr>
          <w:rFonts w:ascii="Bookman Old Style" w:hAnsi="Bookman Old Style"/>
          <w:sz w:val="28"/>
          <w:szCs w:val="28"/>
          <w:lang w:val="en-US"/>
        </w:rPr>
        <w:t xml:space="preserve"> role for a society and they are transportation, technology, job opportunities and healthcare and lifestyle of society, which</w:t>
      </w:r>
      <w:r w:rsidR="006F2091" w:rsidRPr="00914ED7">
        <w:rPr>
          <w:rFonts w:ascii="Bookman Old Style" w:hAnsi="Bookman Old Style"/>
          <w:sz w:val="28"/>
          <w:szCs w:val="28"/>
          <w:lang w:val="en-US"/>
        </w:rPr>
        <w:t xml:space="preserve"> industrial development suppl</w:t>
      </w:r>
      <w:ins w:id="5" w:author="ELİF" w:date="2013-11-11T15:10:00Z">
        <w:r w:rsidR="00CE5FF6">
          <w:rPr>
            <w:rFonts w:ascii="Bookman Old Style" w:hAnsi="Bookman Old Style"/>
            <w:sz w:val="28"/>
            <w:szCs w:val="28"/>
            <w:lang w:val="en-US"/>
          </w:rPr>
          <w:t>ies</w:t>
        </w:r>
      </w:ins>
      <w:del w:id="6" w:author="ELİF" w:date="2013-11-11T15:10:00Z">
        <w:r w:rsidR="006F2091" w:rsidRPr="00914ED7" w:rsidDel="00CE5FF6">
          <w:rPr>
            <w:rFonts w:ascii="Bookman Old Style" w:hAnsi="Bookman Old Style"/>
            <w:sz w:val="28"/>
            <w:szCs w:val="28"/>
            <w:lang w:val="en-US"/>
          </w:rPr>
          <w:delText>y</w:delText>
        </w:r>
      </w:del>
      <w:r w:rsidR="006F2091" w:rsidRPr="00914ED7">
        <w:rPr>
          <w:rFonts w:ascii="Bookman Old Style" w:hAnsi="Bookman Old Style"/>
          <w:sz w:val="28"/>
          <w:szCs w:val="28"/>
          <w:lang w:val="en-US"/>
        </w:rPr>
        <w:t xml:space="preserve"> for better lifestyle, more flexible transportation and more technological devices</w:t>
      </w:r>
      <w:r w:rsidR="0072523F" w:rsidRPr="00914ED7">
        <w:rPr>
          <w:rFonts w:ascii="Bookman Old Style" w:hAnsi="Bookman Old Style"/>
          <w:sz w:val="28"/>
          <w:szCs w:val="28"/>
          <w:lang w:val="en-US"/>
        </w:rPr>
        <w:t xml:space="preserve"> and job opportunities</w:t>
      </w:r>
      <w:r w:rsidR="006F2091" w:rsidRPr="00914ED7">
        <w:rPr>
          <w:rFonts w:ascii="Bookman Old Style" w:hAnsi="Bookman Old Style"/>
          <w:sz w:val="28"/>
          <w:szCs w:val="28"/>
          <w:lang w:val="en-US"/>
        </w:rPr>
        <w:t>.</w:t>
      </w:r>
      <w:r w:rsidR="0072523F" w:rsidRPr="00914ED7">
        <w:rPr>
          <w:rFonts w:ascii="Bookman Old Style" w:hAnsi="Bookman Old Style"/>
          <w:sz w:val="28"/>
          <w:szCs w:val="28"/>
          <w:lang w:val="en-US"/>
        </w:rPr>
        <w:t xml:space="preserve"> Therefore, as being seen, industrial development is effective in terms of </w:t>
      </w:r>
      <w:r w:rsidR="00613798" w:rsidRPr="00914ED7">
        <w:rPr>
          <w:rFonts w:ascii="Bookman Old Style" w:hAnsi="Bookman Old Style"/>
          <w:sz w:val="28"/>
          <w:szCs w:val="28"/>
          <w:lang w:val="en-US"/>
        </w:rPr>
        <w:t>social, economic and scientific</w:t>
      </w:r>
      <w:ins w:id="7" w:author="ELİF" w:date="2013-11-11T15:10:00Z">
        <w:r w:rsidR="00CE5FF6">
          <w:rPr>
            <w:rFonts w:ascii="Bookman Old Style" w:hAnsi="Bookman Old Style"/>
            <w:sz w:val="28"/>
            <w:szCs w:val="28"/>
            <w:lang w:val="en-US"/>
          </w:rPr>
          <w:t xml:space="preserve"> fields</w:t>
        </w:r>
      </w:ins>
      <w:r w:rsidR="00613798" w:rsidRPr="00914ED7">
        <w:rPr>
          <w:rFonts w:ascii="Bookman Old Style" w:hAnsi="Bookman Old Style"/>
          <w:sz w:val="28"/>
          <w:szCs w:val="28"/>
          <w:lang w:val="en-US"/>
        </w:rPr>
        <w:t xml:space="preserve"> although industrial development causes aging population, damaged environment, over consumption, and political corruption. In a nutshell, I believe that industrial development is essential for a society</w:t>
      </w:r>
      <w:r w:rsidR="00914ED7" w:rsidRPr="00914ED7">
        <w:rPr>
          <w:rFonts w:ascii="Bookman Old Style" w:hAnsi="Bookman Old Style"/>
          <w:sz w:val="28"/>
          <w:szCs w:val="28"/>
          <w:lang w:val="en-US"/>
        </w:rPr>
        <w:t xml:space="preserve"> which wants to be developed and </w:t>
      </w:r>
      <w:del w:id="8" w:author="ELİF" w:date="2013-11-11T15:11:00Z">
        <w:r w:rsidR="00914ED7" w:rsidRPr="00914ED7" w:rsidDel="004F6D1E">
          <w:rPr>
            <w:rFonts w:ascii="Bookman Old Style" w:hAnsi="Bookman Old Style"/>
            <w:sz w:val="28"/>
            <w:szCs w:val="28"/>
            <w:lang w:val="en-US"/>
          </w:rPr>
          <w:delText xml:space="preserve">welfare </w:delText>
        </w:r>
      </w:del>
      <w:ins w:id="9" w:author="ELİF" w:date="2013-11-11T15:11:00Z">
        <w:r w:rsidR="004F6D1E">
          <w:rPr>
            <w:rFonts w:ascii="Bookman Old Style" w:hAnsi="Bookman Old Style"/>
            <w:sz w:val="28"/>
            <w:szCs w:val="28"/>
            <w:lang w:val="en-US"/>
          </w:rPr>
          <w:t>prosperous</w:t>
        </w:r>
        <w:bookmarkStart w:id="10" w:name="_GoBack"/>
        <w:bookmarkEnd w:id="10"/>
        <w:r w:rsidR="004F6D1E" w:rsidRPr="00914ED7">
          <w:rPr>
            <w:rFonts w:ascii="Bookman Old Style" w:hAnsi="Bookman Old Style"/>
            <w:sz w:val="28"/>
            <w:szCs w:val="28"/>
            <w:lang w:val="en-US"/>
          </w:rPr>
          <w:t xml:space="preserve"> </w:t>
        </w:r>
      </w:ins>
      <w:r w:rsidR="00914ED7" w:rsidRPr="00914ED7">
        <w:rPr>
          <w:rFonts w:ascii="Bookman Old Style" w:hAnsi="Bookman Old Style"/>
          <w:sz w:val="28"/>
          <w:szCs w:val="28"/>
          <w:lang w:val="en-US"/>
        </w:rPr>
        <w:t>in spite of its bad aspects.</w:t>
      </w:r>
    </w:p>
    <w:p w:rsidR="00914ED7" w:rsidRPr="00914ED7" w:rsidRDefault="00914ED7">
      <w:pPr>
        <w:ind w:firstLine="708"/>
        <w:rPr>
          <w:rFonts w:ascii="Bookman Old Style" w:hAnsi="Bookman Old Style"/>
          <w:sz w:val="28"/>
          <w:szCs w:val="28"/>
          <w:lang w:val="en-US"/>
        </w:rPr>
      </w:pPr>
    </w:p>
    <w:sectPr w:rsidR="00914ED7" w:rsidRPr="00914E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47229"/>
    <w:multiLevelType w:val="hybridMultilevel"/>
    <w:tmpl w:val="70E22D1C"/>
    <w:lvl w:ilvl="0" w:tplc="DEC26D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E925D5"/>
    <w:multiLevelType w:val="hybridMultilevel"/>
    <w:tmpl w:val="5E02E208"/>
    <w:lvl w:ilvl="0" w:tplc="730607A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51F187E"/>
    <w:multiLevelType w:val="hybridMultilevel"/>
    <w:tmpl w:val="57B8B202"/>
    <w:lvl w:ilvl="0" w:tplc="675220B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40F42DC"/>
    <w:multiLevelType w:val="hybridMultilevel"/>
    <w:tmpl w:val="209A1810"/>
    <w:lvl w:ilvl="0" w:tplc="FD64B00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3A6"/>
    <w:rsid w:val="004F6D1E"/>
    <w:rsid w:val="005D54D4"/>
    <w:rsid w:val="00613798"/>
    <w:rsid w:val="006F2091"/>
    <w:rsid w:val="0072523F"/>
    <w:rsid w:val="00741B37"/>
    <w:rsid w:val="007E7924"/>
    <w:rsid w:val="00914ED7"/>
    <w:rsid w:val="009763A6"/>
    <w:rsid w:val="00B14FBC"/>
    <w:rsid w:val="00B43D90"/>
    <w:rsid w:val="00B635DE"/>
    <w:rsid w:val="00C751AF"/>
    <w:rsid w:val="00CE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43D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B43D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43D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B43D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Mert</dc:creator>
  <cp:lastModifiedBy>ELİF</cp:lastModifiedBy>
  <cp:revision>2</cp:revision>
  <dcterms:created xsi:type="dcterms:W3CDTF">2013-11-11T13:11:00Z</dcterms:created>
  <dcterms:modified xsi:type="dcterms:W3CDTF">2013-11-11T13:11:00Z</dcterms:modified>
</cp:coreProperties>
</file>